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324" w:rsidRPr="004F15BF" w:rsidRDefault="00B35324" w:rsidP="004F15BF">
      <w:pPr>
        <w:pStyle w:val="Kapitel"/>
      </w:pPr>
      <w:bookmarkStart w:id="0" w:name="_GoBack"/>
      <w:bookmarkEnd w:id="0"/>
      <w:r w:rsidRPr="004F15BF">
        <w:t>Neuerungen in Word 2016</w:t>
      </w:r>
    </w:p>
    <w:p w:rsidR="002C6491" w:rsidRDefault="002C6491" w:rsidP="00BC6516">
      <w:pPr>
        <w:sectPr w:rsidR="002C6491" w:rsidSect="004F15BF">
          <w:headerReference w:type="even" r:id="rId8"/>
          <w:headerReference w:type="default" r:id="rId9"/>
          <w:footerReference w:type="even" r:id="rId10"/>
          <w:footerReference w:type="default" r:id="rId11"/>
          <w:headerReference w:type="first" r:id="rId12"/>
          <w:footerReference w:type="first" r:id="rId13"/>
          <w:pgSz w:w="11906" w:h="16838" w:code="9"/>
          <w:pgMar w:top="1418" w:right="1985" w:bottom="1134" w:left="1418" w:header="709" w:footer="709" w:gutter="0"/>
          <w:cols w:space="708"/>
          <w:titlePg/>
          <w:docGrid w:linePitch="360"/>
        </w:sectPr>
      </w:pPr>
    </w:p>
    <w:p w:rsidR="00B35324" w:rsidRPr="00B35324" w:rsidRDefault="00B35324" w:rsidP="00BC6516">
      <w:r w:rsidRPr="00B35324">
        <w:t xml:space="preserve">Word 2016 für Windows enthält alle Ihnen vertrauten Funktionen und Features sowie einige Erweiterungen und die besten neuen Features von Office 2016. </w:t>
      </w:r>
    </w:p>
    <w:p w:rsidR="00B35324" w:rsidRPr="00B35324" w:rsidRDefault="00B35324" w:rsidP="00BC6516">
      <w:r w:rsidRPr="00B35324">
        <w:t>Hier werden einige der wichtigsten neuen Features aufgeführt.</w:t>
      </w:r>
    </w:p>
    <w:p w:rsidR="002C6491" w:rsidRDefault="002C6491">
      <w:pPr>
        <w:spacing w:after="160" w:line="259" w:lineRule="auto"/>
        <w:rPr>
          <w:sz w:val="44"/>
        </w:rPr>
        <w:sectPr w:rsidR="002C6491" w:rsidSect="002C6491">
          <w:type w:val="continuous"/>
          <w:pgSz w:w="11906" w:h="16838" w:code="9"/>
          <w:pgMar w:top="1418" w:right="1985" w:bottom="1134" w:left="1418" w:header="709" w:footer="709" w:gutter="0"/>
          <w:cols w:num="2" w:sep="1" w:space="567"/>
          <w:titlePg/>
          <w:docGrid w:linePitch="360"/>
        </w:sectPr>
      </w:pPr>
    </w:p>
    <w:p w:rsidR="00917530" w:rsidRDefault="00917530">
      <w:pPr>
        <w:pStyle w:val="Verzeichnis1"/>
        <w:tabs>
          <w:tab w:val="right" w:pos="8493"/>
        </w:tabs>
        <w:rPr>
          <w:rFonts w:eastAsiaTheme="minorEastAsia" w:cstheme="minorBidi"/>
          <w:b w:val="0"/>
          <w:bCs w:val="0"/>
          <w:caps w:val="0"/>
          <w:noProof/>
          <w:color w:val="auto"/>
          <w:u w:val="none"/>
          <w:lang w:val="de-AT"/>
        </w:rPr>
      </w:pPr>
      <w:r>
        <w:rPr>
          <w:sz w:val="44"/>
        </w:rPr>
        <w:fldChar w:fldCharType="begin"/>
      </w:r>
      <w:r>
        <w:rPr>
          <w:sz w:val="44"/>
        </w:rPr>
        <w:instrText xml:space="preserve"> TOC \o "1-3" \h \z \u </w:instrText>
      </w:r>
      <w:r>
        <w:rPr>
          <w:sz w:val="44"/>
        </w:rPr>
        <w:fldChar w:fldCharType="separate"/>
      </w:r>
      <w:hyperlink w:anchor="_Toc435884710" w:history="1">
        <w:r w:rsidRPr="00721092">
          <w:rPr>
            <w:rStyle w:val="Hyperlink"/>
            <w:noProof/>
          </w:rPr>
          <w:t>Schnelleres Erledigen von Aufgaben mit  "Sie wünschen"</w:t>
        </w:r>
        <w:r>
          <w:rPr>
            <w:noProof/>
            <w:webHidden/>
          </w:rPr>
          <w:tab/>
        </w:r>
        <w:r>
          <w:rPr>
            <w:noProof/>
            <w:webHidden/>
          </w:rPr>
          <w:fldChar w:fldCharType="begin"/>
        </w:r>
        <w:r>
          <w:rPr>
            <w:noProof/>
            <w:webHidden/>
          </w:rPr>
          <w:instrText xml:space="preserve"> PAGEREF _Toc435884710 \h </w:instrText>
        </w:r>
        <w:r>
          <w:rPr>
            <w:noProof/>
            <w:webHidden/>
          </w:rPr>
        </w:r>
        <w:r>
          <w:rPr>
            <w:noProof/>
            <w:webHidden/>
          </w:rPr>
          <w:fldChar w:fldCharType="separate"/>
        </w:r>
        <w:r>
          <w:rPr>
            <w:noProof/>
            <w:webHidden/>
          </w:rPr>
          <w:t>2</w:t>
        </w:r>
        <w:r>
          <w:rPr>
            <w:noProof/>
            <w:webHidden/>
          </w:rPr>
          <w:fldChar w:fldCharType="end"/>
        </w:r>
      </w:hyperlink>
    </w:p>
    <w:p w:rsidR="00917530" w:rsidRDefault="005862F9">
      <w:pPr>
        <w:pStyle w:val="Verzeichnis1"/>
        <w:tabs>
          <w:tab w:val="right" w:pos="8493"/>
        </w:tabs>
        <w:rPr>
          <w:rFonts w:eastAsiaTheme="minorEastAsia" w:cstheme="minorBidi"/>
          <w:b w:val="0"/>
          <w:bCs w:val="0"/>
          <w:caps w:val="0"/>
          <w:noProof/>
          <w:color w:val="auto"/>
          <w:u w:val="none"/>
          <w:lang w:val="de-AT"/>
        </w:rPr>
      </w:pPr>
      <w:hyperlink w:anchor="_Toc435884711" w:history="1">
        <w:r w:rsidR="00917530" w:rsidRPr="00721092">
          <w:rPr>
            <w:rStyle w:val="Hyperlink"/>
            <w:noProof/>
          </w:rPr>
          <w:t>Zusammenarbeit in Echtzeit</w:t>
        </w:r>
        <w:r w:rsidR="00917530">
          <w:rPr>
            <w:noProof/>
            <w:webHidden/>
          </w:rPr>
          <w:tab/>
        </w:r>
        <w:r w:rsidR="00917530">
          <w:rPr>
            <w:noProof/>
            <w:webHidden/>
          </w:rPr>
          <w:fldChar w:fldCharType="begin"/>
        </w:r>
        <w:r w:rsidR="00917530">
          <w:rPr>
            <w:noProof/>
            <w:webHidden/>
          </w:rPr>
          <w:instrText xml:space="preserve"> PAGEREF _Toc435884711 \h </w:instrText>
        </w:r>
        <w:r w:rsidR="00917530">
          <w:rPr>
            <w:noProof/>
            <w:webHidden/>
          </w:rPr>
        </w:r>
        <w:r w:rsidR="00917530">
          <w:rPr>
            <w:noProof/>
            <w:webHidden/>
          </w:rPr>
          <w:fldChar w:fldCharType="separate"/>
        </w:r>
        <w:r w:rsidR="00917530">
          <w:rPr>
            <w:noProof/>
            <w:webHidden/>
          </w:rPr>
          <w:t>3</w:t>
        </w:r>
        <w:r w:rsidR="00917530">
          <w:rPr>
            <w:noProof/>
            <w:webHidden/>
          </w:rPr>
          <w:fldChar w:fldCharType="end"/>
        </w:r>
      </w:hyperlink>
    </w:p>
    <w:p w:rsidR="00917530" w:rsidRDefault="005862F9">
      <w:pPr>
        <w:pStyle w:val="Verzeichnis2"/>
        <w:tabs>
          <w:tab w:val="right" w:pos="8493"/>
        </w:tabs>
        <w:rPr>
          <w:rFonts w:eastAsiaTheme="minorEastAsia" w:cstheme="minorBidi"/>
          <w:b w:val="0"/>
          <w:bCs w:val="0"/>
          <w:smallCaps w:val="0"/>
          <w:noProof/>
          <w:color w:val="auto"/>
          <w:lang w:val="de-AT"/>
        </w:rPr>
      </w:pPr>
      <w:hyperlink w:anchor="_Toc435884712" w:history="1">
        <w:r w:rsidR="00917530" w:rsidRPr="00721092">
          <w:rPr>
            <w:rStyle w:val="Hyperlink"/>
            <w:noProof/>
          </w:rPr>
          <w:t>Zusammenarbeiten an Word-Dokumenten mit gemeinsamer Dokumenterstellung in Echtzeit</w:t>
        </w:r>
        <w:r w:rsidR="00917530">
          <w:rPr>
            <w:noProof/>
            <w:webHidden/>
          </w:rPr>
          <w:tab/>
        </w:r>
        <w:r w:rsidR="00917530">
          <w:rPr>
            <w:noProof/>
            <w:webHidden/>
          </w:rPr>
          <w:fldChar w:fldCharType="begin"/>
        </w:r>
        <w:r w:rsidR="00917530">
          <w:rPr>
            <w:noProof/>
            <w:webHidden/>
          </w:rPr>
          <w:instrText xml:space="preserve"> PAGEREF _Toc435884712 \h </w:instrText>
        </w:r>
        <w:r w:rsidR="00917530">
          <w:rPr>
            <w:noProof/>
            <w:webHidden/>
          </w:rPr>
        </w:r>
        <w:r w:rsidR="00917530">
          <w:rPr>
            <w:noProof/>
            <w:webHidden/>
          </w:rPr>
          <w:fldChar w:fldCharType="separate"/>
        </w:r>
        <w:r w:rsidR="00917530">
          <w:rPr>
            <w:noProof/>
            <w:webHidden/>
          </w:rPr>
          <w:t>4</w:t>
        </w:r>
        <w:r w:rsidR="00917530">
          <w:rPr>
            <w:noProof/>
            <w:webHidden/>
          </w:rPr>
          <w:fldChar w:fldCharType="end"/>
        </w:r>
      </w:hyperlink>
    </w:p>
    <w:p w:rsidR="00917530" w:rsidRDefault="005862F9">
      <w:pPr>
        <w:pStyle w:val="Verzeichnis3"/>
        <w:tabs>
          <w:tab w:val="right" w:pos="8493"/>
        </w:tabs>
        <w:rPr>
          <w:rFonts w:eastAsiaTheme="minorEastAsia" w:cstheme="minorBidi"/>
          <w:smallCaps w:val="0"/>
          <w:noProof/>
          <w:color w:val="auto"/>
          <w:lang w:val="de-AT"/>
        </w:rPr>
      </w:pPr>
      <w:hyperlink w:anchor="_Toc435884713" w:history="1">
        <w:r w:rsidR="00917530" w:rsidRPr="00721092">
          <w:rPr>
            <w:rStyle w:val="Hyperlink"/>
            <w:noProof/>
          </w:rPr>
          <w:t>Speichern Sie das Dokument zuerst auf OneDrive oder SharePoint Online, damit die anderen Personen daran arbeiten können.</w:t>
        </w:r>
        <w:r w:rsidR="00917530">
          <w:rPr>
            <w:noProof/>
            <w:webHidden/>
          </w:rPr>
          <w:tab/>
        </w:r>
        <w:r w:rsidR="00917530">
          <w:rPr>
            <w:noProof/>
            <w:webHidden/>
          </w:rPr>
          <w:fldChar w:fldCharType="begin"/>
        </w:r>
        <w:r w:rsidR="00917530">
          <w:rPr>
            <w:noProof/>
            <w:webHidden/>
          </w:rPr>
          <w:instrText xml:space="preserve"> PAGEREF _Toc435884713 \h </w:instrText>
        </w:r>
        <w:r w:rsidR="00917530">
          <w:rPr>
            <w:noProof/>
            <w:webHidden/>
          </w:rPr>
        </w:r>
        <w:r w:rsidR="00917530">
          <w:rPr>
            <w:noProof/>
            <w:webHidden/>
          </w:rPr>
          <w:fldChar w:fldCharType="separate"/>
        </w:r>
        <w:r w:rsidR="00917530">
          <w:rPr>
            <w:noProof/>
            <w:webHidden/>
          </w:rPr>
          <w:t>4</w:t>
        </w:r>
        <w:r w:rsidR="00917530">
          <w:rPr>
            <w:noProof/>
            <w:webHidden/>
          </w:rPr>
          <w:fldChar w:fldCharType="end"/>
        </w:r>
      </w:hyperlink>
    </w:p>
    <w:p w:rsidR="00917530" w:rsidRDefault="005862F9">
      <w:pPr>
        <w:pStyle w:val="Verzeichnis3"/>
        <w:tabs>
          <w:tab w:val="right" w:pos="8493"/>
        </w:tabs>
        <w:rPr>
          <w:rFonts w:eastAsiaTheme="minorEastAsia" w:cstheme="minorBidi"/>
          <w:smallCaps w:val="0"/>
          <w:noProof/>
          <w:color w:val="auto"/>
          <w:lang w:val="de-AT"/>
        </w:rPr>
      </w:pPr>
      <w:hyperlink w:anchor="_Toc435884714" w:history="1">
        <w:r w:rsidR="00917530" w:rsidRPr="00721092">
          <w:rPr>
            <w:rStyle w:val="Hyperlink"/>
            <w:rFonts w:eastAsiaTheme="minorHAnsi"/>
            <w:noProof/>
            <w:lang w:eastAsia="en-US"/>
          </w:rPr>
          <w:t>Beginnen der Zusammenarbeit an einem Dokument</w:t>
        </w:r>
        <w:r w:rsidR="00917530">
          <w:rPr>
            <w:noProof/>
            <w:webHidden/>
          </w:rPr>
          <w:tab/>
        </w:r>
        <w:r w:rsidR="00917530">
          <w:rPr>
            <w:noProof/>
            <w:webHidden/>
          </w:rPr>
          <w:fldChar w:fldCharType="begin"/>
        </w:r>
        <w:r w:rsidR="00917530">
          <w:rPr>
            <w:noProof/>
            <w:webHidden/>
          </w:rPr>
          <w:instrText xml:space="preserve"> PAGEREF _Toc435884714 \h </w:instrText>
        </w:r>
        <w:r w:rsidR="00917530">
          <w:rPr>
            <w:noProof/>
            <w:webHidden/>
          </w:rPr>
        </w:r>
        <w:r w:rsidR="00917530">
          <w:rPr>
            <w:noProof/>
            <w:webHidden/>
          </w:rPr>
          <w:fldChar w:fldCharType="separate"/>
        </w:r>
        <w:r w:rsidR="00917530">
          <w:rPr>
            <w:noProof/>
            <w:webHidden/>
          </w:rPr>
          <w:t>6</w:t>
        </w:r>
        <w:r w:rsidR="00917530">
          <w:rPr>
            <w:noProof/>
            <w:webHidden/>
          </w:rPr>
          <w:fldChar w:fldCharType="end"/>
        </w:r>
      </w:hyperlink>
    </w:p>
    <w:p w:rsidR="00917530" w:rsidRDefault="005862F9">
      <w:pPr>
        <w:pStyle w:val="Verzeichnis3"/>
        <w:tabs>
          <w:tab w:val="right" w:pos="8493"/>
        </w:tabs>
        <w:rPr>
          <w:rFonts w:eastAsiaTheme="minorEastAsia" w:cstheme="minorBidi"/>
          <w:smallCaps w:val="0"/>
          <w:noProof/>
          <w:color w:val="auto"/>
          <w:lang w:val="de-AT"/>
        </w:rPr>
      </w:pPr>
      <w:hyperlink w:anchor="_Toc435884715" w:history="1">
        <w:r w:rsidR="00917530" w:rsidRPr="00721092">
          <w:rPr>
            <w:rStyle w:val="Hyperlink"/>
            <w:rFonts w:eastAsiaTheme="minorHAnsi"/>
            <w:noProof/>
            <w:lang w:eastAsia="en-US"/>
          </w:rPr>
          <w:t>Optionen für das Teilen von Änderungen: "Mich fragen", "Immer" und "Nie"</w:t>
        </w:r>
        <w:r w:rsidR="00917530">
          <w:rPr>
            <w:noProof/>
            <w:webHidden/>
          </w:rPr>
          <w:tab/>
        </w:r>
        <w:r w:rsidR="00917530">
          <w:rPr>
            <w:noProof/>
            <w:webHidden/>
          </w:rPr>
          <w:fldChar w:fldCharType="begin"/>
        </w:r>
        <w:r w:rsidR="00917530">
          <w:rPr>
            <w:noProof/>
            <w:webHidden/>
          </w:rPr>
          <w:instrText xml:space="preserve"> PAGEREF _Toc435884715 \h </w:instrText>
        </w:r>
        <w:r w:rsidR="00917530">
          <w:rPr>
            <w:noProof/>
            <w:webHidden/>
          </w:rPr>
        </w:r>
        <w:r w:rsidR="00917530">
          <w:rPr>
            <w:noProof/>
            <w:webHidden/>
          </w:rPr>
          <w:fldChar w:fldCharType="separate"/>
        </w:r>
        <w:r w:rsidR="00917530">
          <w:rPr>
            <w:noProof/>
            <w:webHidden/>
          </w:rPr>
          <w:t>7</w:t>
        </w:r>
        <w:r w:rsidR="00917530">
          <w:rPr>
            <w:noProof/>
            <w:webHidden/>
          </w:rPr>
          <w:fldChar w:fldCharType="end"/>
        </w:r>
      </w:hyperlink>
    </w:p>
    <w:p w:rsidR="00917530" w:rsidRDefault="005862F9">
      <w:pPr>
        <w:pStyle w:val="Verzeichnis1"/>
        <w:tabs>
          <w:tab w:val="right" w:pos="8493"/>
        </w:tabs>
        <w:rPr>
          <w:rFonts w:eastAsiaTheme="minorEastAsia" w:cstheme="minorBidi"/>
          <w:b w:val="0"/>
          <w:bCs w:val="0"/>
          <w:caps w:val="0"/>
          <w:noProof/>
          <w:color w:val="auto"/>
          <w:u w:val="none"/>
          <w:lang w:val="de-AT"/>
        </w:rPr>
      </w:pPr>
      <w:hyperlink w:anchor="_Toc435884716" w:history="1">
        <w:r w:rsidR="00917530" w:rsidRPr="00721092">
          <w:rPr>
            <w:rStyle w:val="Hyperlink"/>
            <w:noProof/>
          </w:rPr>
          <w:t>Einblicke in das, woran Sie gerade arbeiten</w:t>
        </w:r>
        <w:r w:rsidR="00917530">
          <w:rPr>
            <w:noProof/>
            <w:webHidden/>
          </w:rPr>
          <w:tab/>
        </w:r>
        <w:r w:rsidR="00917530">
          <w:rPr>
            <w:noProof/>
            <w:webHidden/>
          </w:rPr>
          <w:fldChar w:fldCharType="begin"/>
        </w:r>
        <w:r w:rsidR="00917530">
          <w:rPr>
            <w:noProof/>
            <w:webHidden/>
          </w:rPr>
          <w:instrText xml:space="preserve"> PAGEREF _Toc435884716 \h </w:instrText>
        </w:r>
        <w:r w:rsidR="00917530">
          <w:rPr>
            <w:noProof/>
            <w:webHidden/>
          </w:rPr>
        </w:r>
        <w:r w:rsidR="00917530">
          <w:rPr>
            <w:noProof/>
            <w:webHidden/>
          </w:rPr>
          <w:fldChar w:fldCharType="separate"/>
        </w:r>
        <w:r w:rsidR="00917530">
          <w:rPr>
            <w:noProof/>
            <w:webHidden/>
          </w:rPr>
          <w:t>9</w:t>
        </w:r>
        <w:r w:rsidR="00917530">
          <w:rPr>
            <w:noProof/>
            <w:webHidden/>
          </w:rPr>
          <w:fldChar w:fldCharType="end"/>
        </w:r>
      </w:hyperlink>
    </w:p>
    <w:p w:rsidR="00917530" w:rsidRDefault="005862F9">
      <w:pPr>
        <w:pStyle w:val="Verzeichnis1"/>
        <w:tabs>
          <w:tab w:val="right" w:pos="8493"/>
        </w:tabs>
        <w:rPr>
          <w:rFonts w:eastAsiaTheme="minorEastAsia" w:cstheme="minorBidi"/>
          <w:b w:val="0"/>
          <w:bCs w:val="0"/>
          <w:caps w:val="0"/>
          <w:noProof/>
          <w:color w:val="auto"/>
          <w:u w:val="none"/>
          <w:lang w:val="de-AT"/>
        </w:rPr>
      </w:pPr>
      <w:hyperlink w:anchor="_Toc435884717" w:history="1">
        <w:r w:rsidR="00917530" w:rsidRPr="00721092">
          <w:rPr>
            <w:rStyle w:val="Hyperlink"/>
            <w:noProof/>
          </w:rPr>
          <w:t>Freihandformeln</w:t>
        </w:r>
        <w:r w:rsidR="00917530">
          <w:rPr>
            <w:noProof/>
            <w:webHidden/>
          </w:rPr>
          <w:tab/>
        </w:r>
        <w:r w:rsidR="00917530">
          <w:rPr>
            <w:noProof/>
            <w:webHidden/>
          </w:rPr>
          <w:fldChar w:fldCharType="begin"/>
        </w:r>
        <w:r w:rsidR="00917530">
          <w:rPr>
            <w:noProof/>
            <w:webHidden/>
          </w:rPr>
          <w:instrText xml:space="preserve"> PAGEREF _Toc435884717 \h </w:instrText>
        </w:r>
        <w:r w:rsidR="00917530">
          <w:rPr>
            <w:noProof/>
            <w:webHidden/>
          </w:rPr>
        </w:r>
        <w:r w:rsidR="00917530">
          <w:rPr>
            <w:noProof/>
            <w:webHidden/>
          </w:rPr>
          <w:fldChar w:fldCharType="separate"/>
        </w:r>
        <w:r w:rsidR="00917530">
          <w:rPr>
            <w:noProof/>
            <w:webHidden/>
          </w:rPr>
          <w:t>10</w:t>
        </w:r>
        <w:r w:rsidR="00917530">
          <w:rPr>
            <w:noProof/>
            <w:webHidden/>
          </w:rPr>
          <w:fldChar w:fldCharType="end"/>
        </w:r>
      </w:hyperlink>
    </w:p>
    <w:p w:rsidR="00917530" w:rsidRDefault="005862F9">
      <w:pPr>
        <w:pStyle w:val="Verzeichnis1"/>
        <w:tabs>
          <w:tab w:val="right" w:pos="8493"/>
        </w:tabs>
        <w:rPr>
          <w:rFonts w:eastAsiaTheme="minorEastAsia" w:cstheme="minorBidi"/>
          <w:b w:val="0"/>
          <w:bCs w:val="0"/>
          <w:caps w:val="0"/>
          <w:noProof/>
          <w:color w:val="auto"/>
          <w:u w:val="none"/>
          <w:lang w:val="de-AT"/>
        </w:rPr>
      </w:pPr>
      <w:hyperlink w:anchor="_Toc435884718" w:history="1">
        <w:r w:rsidR="00917530" w:rsidRPr="00721092">
          <w:rPr>
            <w:rStyle w:val="Hyperlink"/>
            <w:noProof/>
          </w:rPr>
          <w:t>Verbesserter Versionsverlauf</w:t>
        </w:r>
        <w:r w:rsidR="00917530">
          <w:rPr>
            <w:noProof/>
            <w:webHidden/>
          </w:rPr>
          <w:tab/>
        </w:r>
        <w:r w:rsidR="00917530">
          <w:rPr>
            <w:noProof/>
            <w:webHidden/>
          </w:rPr>
          <w:fldChar w:fldCharType="begin"/>
        </w:r>
        <w:r w:rsidR="00917530">
          <w:rPr>
            <w:noProof/>
            <w:webHidden/>
          </w:rPr>
          <w:instrText xml:space="preserve"> PAGEREF _Toc435884718 \h </w:instrText>
        </w:r>
        <w:r w:rsidR="00917530">
          <w:rPr>
            <w:noProof/>
            <w:webHidden/>
          </w:rPr>
        </w:r>
        <w:r w:rsidR="00917530">
          <w:rPr>
            <w:noProof/>
            <w:webHidden/>
          </w:rPr>
          <w:fldChar w:fldCharType="separate"/>
        </w:r>
        <w:r w:rsidR="00917530">
          <w:rPr>
            <w:noProof/>
            <w:webHidden/>
          </w:rPr>
          <w:t>10</w:t>
        </w:r>
        <w:r w:rsidR="00917530">
          <w:rPr>
            <w:noProof/>
            <w:webHidden/>
          </w:rPr>
          <w:fldChar w:fldCharType="end"/>
        </w:r>
      </w:hyperlink>
    </w:p>
    <w:p w:rsidR="00917530" w:rsidRDefault="005862F9">
      <w:pPr>
        <w:pStyle w:val="Verzeichnis1"/>
        <w:tabs>
          <w:tab w:val="right" w:pos="8493"/>
        </w:tabs>
        <w:rPr>
          <w:rFonts w:eastAsiaTheme="minorEastAsia" w:cstheme="minorBidi"/>
          <w:b w:val="0"/>
          <w:bCs w:val="0"/>
          <w:caps w:val="0"/>
          <w:noProof/>
          <w:color w:val="auto"/>
          <w:u w:val="none"/>
          <w:lang w:val="de-AT"/>
        </w:rPr>
      </w:pPr>
      <w:hyperlink w:anchor="_Toc435884719" w:history="1">
        <w:r w:rsidR="00917530" w:rsidRPr="00721092">
          <w:rPr>
            <w:rStyle w:val="Hyperlink"/>
            <w:noProof/>
          </w:rPr>
          <w:t>Einfachere Freigabe</w:t>
        </w:r>
        <w:r w:rsidR="00917530">
          <w:rPr>
            <w:noProof/>
            <w:webHidden/>
          </w:rPr>
          <w:tab/>
        </w:r>
        <w:r w:rsidR="00917530">
          <w:rPr>
            <w:noProof/>
            <w:webHidden/>
          </w:rPr>
          <w:fldChar w:fldCharType="begin"/>
        </w:r>
        <w:r w:rsidR="00917530">
          <w:rPr>
            <w:noProof/>
            <w:webHidden/>
          </w:rPr>
          <w:instrText xml:space="preserve"> PAGEREF _Toc435884719 \h </w:instrText>
        </w:r>
        <w:r w:rsidR="00917530">
          <w:rPr>
            <w:noProof/>
            <w:webHidden/>
          </w:rPr>
        </w:r>
        <w:r w:rsidR="00917530">
          <w:rPr>
            <w:noProof/>
            <w:webHidden/>
          </w:rPr>
          <w:fldChar w:fldCharType="separate"/>
        </w:r>
        <w:r w:rsidR="00917530">
          <w:rPr>
            <w:noProof/>
            <w:webHidden/>
          </w:rPr>
          <w:t>11</w:t>
        </w:r>
        <w:r w:rsidR="00917530">
          <w:rPr>
            <w:noProof/>
            <w:webHidden/>
          </w:rPr>
          <w:fldChar w:fldCharType="end"/>
        </w:r>
      </w:hyperlink>
    </w:p>
    <w:p w:rsidR="00917530" w:rsidRDefault="005862F9">
      <w:pPr>
        <w:pStyle w:val="Verzeichnis1"/>
        <w:tabs>
          <w:tab w:val="right" w:pos="8493"/>
        </w:tabs>
        <w:rPr>
          <w:rFonts w:eastAsiaTheme="minorEastAsia" w:cstheme="minorBidi"/>
          <w:b w:val="0"/>
          <w:bCs w:val="0"/>
          <w:caps w:val="0"/>
          <w:noProof/>
          <w:color w:val="auto"/>
          <w:u w:val="none"/>
          <w:lang w:val="de-AT"/>
        </w:rPr>
      </w:pPr>
      <w:hyperlink w:anchor="_Toc435884720" w:history="1">
        <w:r w:rsidR="00917530" w:rsidRPr="00721092">
          <w:rPr>
            <w:rStyle w:val="Hyperlink"/>
            <w:noProof/>
          </w:rPr>
          <w:t>Schnellere Formatierung von Formen</w:t>
        </w:r>
        <w:r w:rsidR="00917530">
          <w:rPr>
            <w:noProof/>
            <w:webHidden/>
          </w:rPr>
          <w:tab/>
        </w:r>
        <w:r w:rsidR="00917530">
          <w:rPr>
            <w:noProof/>
            <w:webHidden/>
          </w:rPr>
          <w:fldChar w:fldCharType="begin"/>
        </w:r>
        <w:r w:rsidR="00917530">
          <w:rPr>
            <w:noProof/>
            <w:webHidden/>
          </w:rPr>
          <w:instrText xml:space="preserve"> PAGEREF _Toc435884720 \h </w:instrText>
        </w:r>
        <w:r w:rsidR="00917530">
          <w:rPr>
            <w:noProof/>
            <w:webHidden/>
          </w:rPr>
        </w:r>
        <w:r w:rsidR="00917530">
          <w:rPr>
            <w:noProof/>
            <w:webHidden/>
          </w:rPr>
          <w:fldChar w:fldCharType="separate"/>
        </w:r>
        <w:r w:rsidR="00917530">
          <w:rPr>
            <w:noProof/>
            <w:webHidden/>
          </w:rPr>
          <w:t>11</w:t>
        </w:r>
        <w:r w:rsidR="00917530">
          <w:rPr>
            <w:noProof/>
            <w:webHidden/>
          </w:rPr>
          <w:fldChar w:fldCharType="end"/>
        </w:r>
      </w:hyperlink>
    </w:p>
    <w:p w:rsidR="00917530" w:rsidRDefault="005862F9">
      <w:pPr>
        <w:pStyle w:val="Verzeichnis1"/>
        <w:tabs>
          <w:tab w:val="right" w:pos="8493"/>
        </w:tabs>
        <w:rPr>
          <w:rFonts w:eastAsiaTheme="minorEastAsia" w:cstheme="minorBidi"/>
          <w:b w:val="0"/>
          <w:bCs w:val="0"/>
          <w:caps w:val="0"/>
          <w:noProof/>
          <w:color w:val="auto"/>
          <w:u w:val="none"/>
          <w:lang w:val="de-AT"/>
        </w:rPr>
      </w:pPr>
      <w:hyperlink w:anchor="_Toc435884721" w:history="1">
        <w:r w:rsidR="00917530" w:rsidRPr="00721092">
          <w:rPr>
            <w:rStyle w:val="Hyperlink"/>
            <w:noProof/>
          </w:rPr>
          <w:t>Index</w:t>
        </w:r>
        <w:r w:rsidR="00917530">
          <w:rPr>
            <w:noProof/>
            <w:webHidden/>
          </w:rPr>
          <w:tab/>
        </w:r>
        <w:r w:rsidR="00917530">
          <w:rPr>
            <w:noProof/>
            <w:webHidden/>
          </w:rPr>
          <w:fldChar w:fldCharType="begin"/>
        </w:r>
        <w:r w:rsidR="00917530">
          <w:rPr>
            <w:noProof/>
            <w:webHidden/>
          </w:rPr>
          <w:instrText xml:space="preserve"> PAGEREF _Toc435884721 \h </w:instrText>
        </w:r>
        <w:r w:rsidR="00917530">
          <w:rPr>
            <w:noProof/>
            <w:webHidden/>
          </w:rPr>
        </w:r>
        <w:r w:rsidR="00917530">
          <w:rPr>
            <w:noProof/>
            <w:webHidden/>
          </w:rPr>
          <w:fldChar w:fldCharType="separate"/>
        </w:r>
        <w:r w:rsidR="00917530">
          <w:rPr>
            <w:noProof/>
            <w:webHidden/>
          </w:rPr>
          <w:t>12</w:t>
        </w:r>
        <w:r w:rsidR="00917530">
          <w:rPr>
            <w:noProof/>
            <w:webHidden/>
          </w:rPr>
          <w:fldChar w:fldCharType="end"/>
        </w:r>
      </w:hyperlink>
    </w:p>
    <w:p w:rsidR="004F15BF" w:rsidRDefault="00917530">
      <w:pPr>
        <w:spacing w:after="160" w:line="259" w:lineRule="auto"/>
        <w:rPr>
          <w:sz w:val="44"/>
        </w:rPr>
      </w:pPr>
      <w:r>
        <w:rPr>
          <w:sz w:val="44"/>
        </w:rPr>
        <w:fldChar w:fldCharType="end"/>
      </w:r>
      <w:r w:rsidR="004F15BF">
        <w:rPr>
          <w:sz w:val="44"/>
        </w:rPr>
        <w:br w:type="page"/>
      </w:r>
    </w:p>
    <w:p w:rsidR="00B35324" w:rsidRPr="00BC6516" w:rsidRDefault="00B35324" w:rsidP="004F15BF">
      <w:pPr>
        <w:pStyle w:val="berschrift1"/>
      </w:pPr>
      <w:bookmarkStart w:id="1" w:name="_Toc435884710"/>
      <w:r w:rsidRPr="00BC6516">
        <w:lastRenderedPageBreak/>
        <w:t xml:space="preserve">Schnelleres Erledigen von Aufgaben mit </w:t>
      </w:r>
      <w:r w:rsidR="00C8024D" w:rsidRPr="00BC6516">
        <w:br/>
      </w:r>
      <w:r w:rsidRPr="00BC6516">
        <w:t>"Sie wünschen"</w:t>
      </w:r>
      <w:bookmarkEnd w:id="1"/>
    </w:p>
    <w:p w:rsidR="00B35324" w:rsidRPr="00B35324" w:rsidRDefault="00B35324" w:rsidP="00BC6516">
      <w:r w:rsidRPr="00B35324">
        <w:t xml:space="preserve">In Word 2016 gibt es im </w:t>
      </w:r>
      <w:proofErr w:type="spellStart"/>
      <w:r w:rsidRPr="00B35324">
        <w:t>Menüband</w:t>
      </w:r>
      <w:proofErr w:type="spellEnd"/>
      <w:r w:rsidRPr="00B35324">
        <w:t xml:space="preserve"> das Textfeld </w:t>
      </w:r>
      <w:r w:rsidRPr="00B35324">
        <w:rPr>
          <w:b/>
          <w:bCs/>
        </w:rPr>
        <w:t>Was möchten Sie tun?</w:t>
      </w:r>
      <w:r w:rsidRPr="00B35324">
        <w:t xml:space="preserve"> In diesem Textfeld können Sie Wörter und Ausdrücke eingeben, die sich auf Ihre nächste Aufgabe beziehen. Auf diese Weise gelangen Sie schnell zu Features, die Sie verwenden, oder Aktionen, die Sie ausführen möchten. Mit "Sie wünschen" können Sie auch Hilfe zu den gesuchten Begriffen finden. Oder Sie können die Funktion für intelligentes Nachschlagen</w:t>
      </w:r>
      <w:r w:rsidR="002C6491">
        <w:rPr>
          <w:rStyle w:val="Funotenzeichen"/>
        </w:rPr>
        <w:footnoteReference w:id="1"/>
      </w:r>
      <w:r w:rsidRPr="00B35324">
        <w:t xml:space="preserve"> verwenden, um den eingegebenen Begriff zu recherchieren oder zu definieren. </w:t>
      </w:r>
    </w:p>
    <w:p w:rsidR="00343C49" w:rsidRDefault="00B35324" w:rsidP="00343C49">
      <w:pPr>
        <w:keepNext/>
      </w:pPr>
      <w:r w:rsidRPr="00B35324">
        <w:rPr>
          <w:noProof/>
          <w:lang w:val="de-AT"/>
        </w:rPr>
        <w:drawing>
          <wp:inline distT="0" distB="0" distL="0" distR="0" wp14:anchorId="3697CD83" wp14:editId="78B3FD0B">
            <wp:extent cx="4680000" cy="3162623"/>
            <wp:effectExtent l="0" t="0" r="6350" b="0"/>
            <wp:docPr id="8" name="Grafik 8" descr="Abbildung des Suchfelds 'Sie wünschen...' im Word-Menüb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bbildung des Suchfelds 'Sie wünschen...' im Word-Menüban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80000" cy="3162623"/>
                    </a:xfrm>
                    <a:prstGeom prst="rect">
                      <a:avLst/>
                    </a:prstGeom>
                    <a:noFill/>
                    <a:ln>
                      <a:noFill/>
                    </a:ln>
                  </pic:spPr>
                </pic:pic>
              </a:graphicData>
            </a:graphic>
          </wp:inline>
        </w:drawing>
      </w:r>
    </w:p>
    <w:p w:rsidR="00B35324" w:rsidRPr="00B35324" w:rsidRDefault="00343C49" w:rsidP="00343C49">
      <w:pPr>
        <w:pStyle w:val="Beschriftung"/>
      </w:pPr>
      <w:r>
        <w:t xml:space="preserve">Bild </w:t>
      </w:r>
      <w:r>
        <w:fldChar w:fldCharType="begin"/>
      </w:r>
      <w:r>
        <w:instrText xml:space="preserve"> SEQ Bild \* ARABIC </w:instrText>
      </w:r>
      <w:r>
        <w:fldChar w:fldCharType="separate"/>
      </w:r>
      <w:r>
        <w:rPr>
          <w:noProof/>
        </w:rPr>
        <w:t>1</w:t>
      </w:r>
      <w:r>
        <w:fldChar w:fldCharType="end"/>
      </w:r>
      <w:r>
        <w:t xml:space="preserve"> Was möchten Sie tun?</w:t>
      </w:r>
    </w:p>
    <w:p w:rsidR="004F15BF" w:rsidRDefault="004F15BF">
      <w:pPr>
        <w:spacing w:after="160" w:line="259" w:lineRule="auto"/>
        <w:rPr>
          <w:sz w:val="44"/>
        </w:rPr>
      </w:pPr>
      <w:r>
        <w:rPr>
          <w:sz w:val="44"/>
        </w:rPr>
        <w:br w:type="page"/>
      </w:r>
    </w:p>
    <w:p w:rsidR="00B35324" w:rsidRPr="00BC6516" w:rsidRDefault="00B35324" w:rsidP="004F15BF">
      <w:pPr>
        <w:pStyle w:val="berschrift1"/>
      </w:pPr>
      <w:bookmarkStart w:id="2" w:name="_Toc435884711"/>
      <w:r w:rsidRPr="00BC6516">
        <w:lastRenderedPageBreak/>
        <w:t>Zusammenarbeit</w:t>
      </w:r>
      <w:r w:rsidR="00917530">
        <w:fldChar w:fldCharType="begin"/>
      </w:r>
      <w:r w:rsidR="00917530">
        <w:instrText xml:space="preserve"> XE "</w:instrText>
      </w:r>
      <w:r w:rsidR="00917530" w:rsidRPr="00075D32">
        <w:instrText>Zusammenarbeit</w:instrText>
      </w:r>
      <w:r w:rsidR="00917530">
        <w:instrText xml:space="preserve">" </w:instrText>
      </w:r>
      <w:r w:rsidR="00917530">
        <w:fldChar w:fldCharType="end"/>
      </w:r>
      <w:r w:rsidRPr="00BC6516">
        <w:t xml:space="preserve"> in Echtzeit</w:t>
      </w:r>
      <w:bookmarkEnd w:id="2"/>
      <w:r w:rsidR="00917530">
        <w:fldChar w:fldCharType="begin"/>
      </w:r>
      <w:r w:rsidR="00917530">
        <w:instrText xml:space="preserve"> XE "</w:instrText>
      </w:r>
      <w:r w:rsidR="00917530" w:rsidRPr="00075D32">
        <w:instrText>Echtzeit</w:instrText>
      </w:r>
      <w:r w:rsidR="00917530">
        <w:instrText xml:space="preserve">" </w:instrText>
      </w:r>
      <w:r w:rsidR="00917530">
        <w:fldChar w:fldCharType="end"/>
      </w:r>
    </w:p>
    <w:p w:rsidR="00A2106B" w:rsidRPr="00917530" w:rsidRDefault="00A2106B" w:rsidP="00BC6516">
      <w:pPr>
        <w:rPr>
          <w:rStyle w:val="Buchtitel"/>
        </w:rPr>
      </w:pPr>
      <w:r w:rsidRPr="00917530">
        <w:rPr>
          <w:rStyle w:val="Buchtitel"/>
        </w:rPr>
        <w:t xml:space="preserve">Informationen zur Zusammenarbeit in Word 2016 finden Sie unter </w:t>
      </w:r>
      <w:r w:rsidR="002C6491" w:rsidRPr="00917530">
        <w:rPr>
          <w:rStyle w:val="Buchtitel"/>
        </w:rPr>
        <w:fldChar w:fldCharType="begin"/>
      </w:r>
      <w:r w:rsidR="002C6491" w:rsidRPr="00917530">
        <w:rPr>
          <w:rStyle w:val="Buchtitel"/>
        </w:rPr>
        <w:instrText xml:space="preserve"> REF _Ref435884282 \h </w:instrText>
      </w:r>
      <w:r w:rsidR="00917530" w:rsidRPr="00917530">
        <w:rPr>
          <w:rStyle w:val="Buchtitel"/>
        </w:rPr>
        <w:instrText xml:space="preserve"> \* MERGEFORMAT </w:instrText>
      </w:r>
      <w:r w:rsidR="002C6491" w:rsidRPr="00917530">
        <w:rPr>
          <w:rStyle w:val="Buchtitel"/>
        </w:rPr>
      </w:r>
      <w:r w:rsidR="002C6491" w:rsidRPr="00917530">
        <w:rPr>
          <w:rStyle w:val="Buchtitel"/>
        </w:rPr>
        <w:fldChar w:fldCharType="separate"/>
      </w:r>
      <w:r w:rsidR="002C6491" w:rsidRPr="00917530">
        <w:rPr>
          <w:rStyle w:val="Buchtitel"/>
        </w:rPr>
        <w:t>Zusammenarbeiten an Word-Dokumenten mit gemeinsamer Dokumenterstellung in Echtzeit</w:t>
      </w:r>
      <w:r w:rsidR="00917530">
        <w:rPr>
          <w:rStyle w:val="Buchtitel"/>
        </w:rPr>
        <w:fldChar w:fldCharType="begin"/>
      </w:r>
      <w:r w:rsidR="00917530">
        <w:instrText xml:space="preserve"> XE "</w:instrText>
      </w:r>
      <w:r w:rsidR="00917530" w:rsidRPr="00075D32">
        <w:instrText>Echtzeit</w:instrText>
      </w:r>
      <w:r w:rsidR="00917530">
        <w:instrText xml:space="preserve">" </w:instrText>
      </w:r>
      <w:r w:rsidR="00917530">
        <w:rPr>
          <w:rStyle w:val="Buchtitel"/>
        </w:rPr>
        <w:fldChar w:fldCharType="end"/>
      </w:r>
      <w:r w:rsidR="002C6491" w:rsidRPr="00917530">
        <w:rPr>
          <w:rStyle w:val="Buchtitel"/>
        </w:rPr>
        <w:fldChar w:fldCharType="end"/>
      </w:r>
      <w:r w:rsidRPr="00917530">
        <w:rPr>
          <w:rStyle w:val="Buchtitel"/>
        </w:rPr>
        <w:t>.</w:t>
      </w:r>
    </w:p>
    <w:p w:rsidR="00B35324" w:rsidRPr="00B35324" w:rsidRDefault="00452325" w:rsidP="00BC6516">
      <w:r w:rsidRPr="00B35324">
        <w:rPr>
          <w:noProof/>
          <w:lang w:val="de-AT"/>
        </w:rPr>
        <w:drawing>
          <wp:anchor distT="0" distB="0" distL="114300" distR="114300" simplePos="0" relativeHeight="251658240" behindDoc="0" locked="0" layoutInCell="1" allowOverlap="1" wp14:anchorId="7B708337" wp14:editId="2666C573">
            <wp:simplePos x="0" y="0"/>
            <wp:positionH relativeFrom="column">
              <wp:posOffset>2776855</wp:posOffset>
            </wp:positionH>
            <wp:positionV relativeFrom="paragraph">
              <wp:posOffset>95250</wp:posOffset>
            </wp:positionV>
            <wp:extent cx="2880000" cy="3069257"/>
            <wp:effectExtent l="0" t="0" r="0" b="0"/>
            <wp:wrapSquare wrapText="bothSides"/>
            <wp:docPr id="6" name="Grafik 6" descr="Die Bestätigung „Andere Personen bearbeiten dieses Dokument“ wird vom Befehl „Freigeben“ angeze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e Bestätigung „Andere Personen bearbeiten dieses Dokument“ wird vom Befehl „Freigeben“ angezeig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80000" cy="3069257"/>
                    </a:xfrm>
                    <a:prstGeom prst="rect">
                      <a:avLst/>
                    </a:prstGeom>
                    <a:noFill/>
                    <a:ln>
                      <a:noFill/>
                    </a:ln>
                  </pic:spPr>
                </pic:pic>
              </a:graphicData>
            </a:graphic>
          </wp:anchor>
        </w:drawing>
      </w:r>
      <w:r w:rsidR="00B35324" w:rsidRPr="00B35324">
        <w:t>Wenn Sie Ihr Dokument auf OneDrive oder SharePoint online speichern und es dann für Kollegen freigeben, die Word 2016 oder Word Online verwenden, können Sie die von den jeweiligen Benutzern am Dokument vorgenommenen Änderungen in Echtzeit</w:t>
      </w:r>
      <w:r w:rsidR="00917530">
        <w:fldChar w:fldCharType="begin"/>
      </w:r>
      <w:r w:rsidR="00917530">
        <w:instrText xml:space="preserve"> XE "</w:instrText>
      </w:r>
      <w:r w:rsidR="00917530" w:rsidRPr="00075D32">
        <w:instrText>Echtzeit</w:instrText>
      </w:r>
      <w:r w:rsidR="00917530">
        <w:instrText xml:space="preserve">" </w:instrText>
      </w:r>
      <w:r w:rsidR="00917530">
        <w:fldChar w:fldCharType="end"/>
      </w:r>
      <w:r w:rsidR="00B35324" w:rsidRPr="00B35324">
        <w:t xml:space="preserve"> anzeigen. Nachdem Sie das Dokument online gespeichert haben, können Sie auf </w:t>
      </w:r>
      <w:r w:rsidR="00B35324" w:rsidRPr="00B35324">
        <w:rPr>
          <w:b/>
          <w:bCs/>
        </w:rPr>
        <w:t>Freigeben</w:t>
      </w:r>
      <w:r w:rsidR="00B35324" w:rsidRPr="00B35324">
        <w:t xml:space="preserve"> klicken, um einen Link oder eine E-Mail-Einladung zu generieren. Wenn Ihre Teamkollegen das Dokument öffnen und zustimmen, dass die Änderungen automatisch geteilt werden, können Sie die Arbeit Ihrer Kollegen in Echtzeit anzeigen.</w:t>
      </w:r>
    </w:p>
    <w:p w:rsidR="00343C49" w:rsidRDefault="00B35324" w:rsidP="00343C49">
      <w:pPr>
        <w:keepNext/>
      </w:pPr>
      <w:r w:rsidRPr="00B35324">
        <w:rPr>
          <w:noProof/>
          <w:lang w:val="de-AT"/>
        </w:rPr>
        <w:drawing>
          <wp:inline distT="0" distB="0" distL="0" distR="0" wp14:anchorId="3BB2C985" wp14:editId="54E9DA0B">
            <wp:extent cx="3240000" cy="1950529"/>
            <wp:effectExtent l="0" t="0" r="0" b="0"/>
            <wp:docPr id="7" name="Grafik 7" descr="Die Optionen „Kann bearbeiten“ und „Freigeben“ sind im Dialogfeld „Freigeben“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e Optionen „Kann bearbeiten“ und „Freigeben“ sind im Dialogfeld „Freigeben“ hervorgehobe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40000" cy="1950529"/>
                    </a:xfrm>
                    <a:prstGeom prst="rect">
                      <a:avLst/>
                    </a:prstGeom>
                    <a:noFill/>
                    <a:ln>
                      <a:noFill/>
                    </a:ln>
                  </pic:spPr>
                </pic:pic>
              </a:graphicData>
            </a:graphic>
          </wp:inline>
        </w:drawing>
      </w:r>
    </w:p>
    <w:p w:rsidR="00B35324" w:rsidRPr="00B35324" w:rsidRDefault="00343C49" w:rsidP="00343C49">
      <w:pPr>
        <w:pStyle w:val="Beschriftung"/>
      </w:pPr>
      <w:r>
        <w:t xml:space="preserve">Bild </w:t>
      </w:r>
      <w:r>
        <w:fldChar w:fldCharType="begin"/>
      </w:r>
      <w:r>
        <w:instrText xml:space="preserve"> SEQ Bild \* ARABIC </w:instrText>
      </w:r>
      <w:r>
        <w:fldChar w:fldCharType="separate"/>
      </w:r>
      <w:r>
        <w:rPr>
          <w:noProof/>
        </w:rPr>
        <w:t>2</w:t>
      </w:r>
      <w:r>
        <w:fldChar w:fldCharType="end"/>
      </w:r>
      <w:r>
        <w:t xml:space="preserve"> Freigeben</w:t>
      </w:r>
    </w:p>
    <w:p w:rsidR="00B35324" w:rsidRPr="00B35324" w:rsidRDefault="00B35324" w:rsidP="00BC6516"/>
    <w:p w:rsidR="00A2106B" w:rsidRPr="00BC6516" w:rsidRDefault="00452325" w:rsidP="004F15BF">
      <w:pPr>
        <w:pStyle w:val="berschrift2"/>
        <w:rPr>
          <w:sz w:val="20"/>
        </w:rPr>
      </w:pPr>
      <w:r w:rsidRPr="00BC6516">
        <w:rPr>
          <w:sz w:val="40"/>
        </w:rPr>
        <w:br w:type="page"/>
      </w:r>
      <w:bookmarkStart w:id="3" w:name="_Ref435884282"/>
      <w:bookmarkStart w:id="4" w:name="_Toc435884712"/>
      <w:r w:rsidR="00A2106B" w:rsidRPr="00BC6516">
        <w:lastRenderedPageBreak/>
        <w:t>Zusammenarbeiten an Word-Dokumenten mit gemeinsamer Dokumenterstellung in</w:t>
      </w:r>
      <w:r w:rsidR="00A2106B" w:rsidRPr="00BC6516">
        <w:rPr>
          <w:sz w:val="20"/>
        </w:rPr>
        <w:t xml:space="preserve"> </w:t>
      </w:r>
      <w:r w:rsidR="00A2106B" w:rsidRPr="00BC6516">
        <w:t>Echtzeit</w:t>
      </w:r>
      <w:bookmarkEnd w:id="3"/>
      <w:bookmarkEnd w:id="4"/>
      <w:r w:rsidR="00917530">
        <w:fldChar w:fldCharType="begin"/>
      </w:r>
      <w:r w:rsidR="00917530">
        <w:instrText xml:space="preserve"> XE "</w:instrText>
      </w:r>
      <w:r w:rsidR="00917530" w:rsidRPr="00075D32">
        <w:instrText>Echtzeit</w:instrText>
      </w:r>
      <w:r w:rsidR="00917530">
        <w:instrText xml:space="preserve">" </w:instrText>
      </w:r>
      <w:r w:rsidR="00917530">
        <w:fldChar w:fldCharType="end"/>
      </w:r>
    </w:p>
    <w:p w:rsidR="00A2106B" w:rsidRPr="001C7A89" w:rsidRDefault="00A2106B" w:rsidP="00BC6516">
      <w:r w:rsidRPr="001C7A89">
        <w:t>Wenn Sie und Ihre Kollegen an einem Dokument zusammenarbeiten möchten, verwenden Sie die gemeinsame Dokumenterstellung in Echtzeit</w:t>
      </w:r>
      <w:r w:rsidR="00917530">
        <w:fldChar w:fldCharType="begin"/>
      </w:r>
      <w:r w:rsidR="00917530">
        <w:instrText xml:space="preserve"> XE "</w:instrText>
      </w:r>
      <w:r w:rsidR="00917530" w:rsidRPr="00075D32">
        <w:instrText>Echtzeit</w:instrText>
      </w:r>
      <w:r w:rsidR="00917530">
        <w:instrText xml:space="preserve">" </w:instrText>
      </w:r>
      <w:r w:rsidR="00917530">
        <w:fldChar w:fldCharType="end"/>
      </w:r>
      <w:r w:rsidRPr="001C7A89">
        <w:t xml:space="preserve">, damit die von den Benutzern vorgenommenen Änderungen in Echtzeit angezeigt werden. </w:t>
      </w:r>
    </w:p>
    <w:p w:rsidR="00A2106B" w:rsidRPr="00BC6516" w:rsidRDefault="00A2106B" w:rsidP="004F15BF">
      <w:pPr>
        <w:pStyle w:val="berschrift3"/>
      </w:pPr>
      <w:bookmarkStart w:id="5" w:name="_Toc435884713"/>
      <w:r w:rsidRPr="00BC6516">
        <w:t>Speichern Sie das Dokument zuerst auf OneDrive</w:t>
      </w:r>
      <w:r w:rsidR="00917530">
        <w:fldChar w:fldCharType="begin"/>
      </w:r>
      <w:r w:rsidR="00917530">
        <w:instrText xml:space="preserve"> XE "</w:instrText>
      </w:r>
      <w:r w:rsidR="00917530" w:rsidRPr="00075D32">
        <w:instrText>OneDrive</w:instrText>
      </w:r>
      <w:r w:rsidR="00917530">
        <w:instrText xml:space="preserve">" </w:instrText>
      </w:r>
      <w:r w:rsidR="00917530">
        <w:fldChar w:fldCharType="end"/>
      </w:r>
      <w:r w:rsidRPr="00BC6516">
        <w:t xml:space="preserve"> oder SharePoint Online, damit die anderen Personen daran arbeiten können.</w:t>
      </w:r>
      <w:bookmarkEnd w:id="5"/>
    </w:p>
    <w:p w:rsidR="00A2106B" w:rsidRPr="001C7A89" w:rsidRDefault="00A2106B" w:rsidP="00BC6516">
      <w:r w:rsidRPr="001C7A89">
        <w:t>Laden Sie dann Personen zur gemeinsamen Bearbeitung ein. Wenn Ihre Kollegen das Dokument in Word 2016 oder Word Online öffnen und bearbeiten, können Sie die von den jeweiligen Benutzern am Dokument vorgenommenen Änderungen in Echtzeit</w:t>
      </w:r>
      <w:r w:rsidR="00917530">
        <w:fldChar w:fldCharType="begin"/>
      </w:r>
      <w:r w:rsidR="00917530">
        <w:instrText xml:space="preserve"> XE "</w:instrText>
      </w:r>
      <w:r w:rsidR="00917530" w:rsidRPr="00075D32">
        <w:instrText>Echtzeit</w:instrText>
      </w:r>
      <w:r w:rsidR="00917530">
        <w:instrText xml:space="preserve">" </w:instrText>
      </w:r>
      <w:r w:rsidR="00917530">
        <w:fldChar w:fldCharType="end"/>
      </w:r>
      <w:r w:rsidRPr="001C7A89">
        <w:t xml:space="preserve"> anzeigen. </w:t>
      </w:r>
    </w:p>
    <w:p w:rsidR="00A2106B" w:rsidRPr="00372B90" w:rsidRDefault="00A2106B" w:rsidP="00BC6516">
      <w:pPr>
        <w:rPr>
          <w:rFonts w:eastAsiaTheme="minorHAnsi"/>
          <w:lang w:eastAsia="en-US"/>
        </w:rPr>
      </w:pPr>
      <w:r w:rsidRPr="00372B90">
        <w:rPr>
          <w:rFonts w:eastAsiaTheme="minorHAnsi"/>
          <w:lang w:eastAsia="en-US"/>
        </w:rPr>
        <w:t>Speichern Sie ein Dokument online, und laden Sie andere Personen dazu ein, mit Ihnen daran zu arbeiten</w:t>
      </w:r>
    </w:p>
    <w:p w:rsidR="00A2106B" w:rsidRPr="001C7A89" w:rsidRDefault="00A2106B" w:rsidP="00BC6516">
      <w:pPr>
        <w:pStyle w:val="Listenabsatz"/>
        <w:numPr>
          <w:ilvl w:val="0"/>
          <w:numId w:val="9"/>
        </w:numPr>
      </w:pPr>
      <w:r w:rsidRPr="001C7A89">
        <w:t xml:space="preserve">Klicken Sie auf </w:t>
      </w:r>
      <w:r w:rsidRPr="00BC6516">
        <w:rPr>
          <w:b/>
          <w:bCs/>
        </w:rPr>
        <w:t>Freigeben</w:t>
      </w:r>
      <w:r w:rsidRPr="001C7A89">
        <w:t xml:space="preserve"> &gt; </w:t>
      </w:r>
      <w:r w:rsidRPr="00BC6516">
        <w:rPr>
          <w:b/>
          <w:bCs/>
        </w:rPr>
        <w:t>In der Cloud speichern</w:t>
      </w:r>
      <w:r w:rsidRPr="001C7A89">
        <w:t xml:space="preserve">, wählen Sie den gewünschten Speicherort und Ordner auf OneDrive oder SharePoint Online aus, und klicken Sie auf </w:t>
      </w:r>
      <w:r w:rsidRPr="00BC6516">
        <w:rPr>
          <w:b/>
          <w:bCs/>
        </w:rPr>
        <w:t>Speichern</w:t>
      </w:r>
      <w:r w:rsidRPr="001C7A89">
        <w:t xml:space="preserve">. </w:t>
      </w:r>
    </w:p>
    <w:p w:rsidR="00A2106B" w:rsidRPr="001C7A89" w:rsidRDefault="00A2106B" w:rsidP="008B4AAA">
      <w:pPr>
        <w:pStyle w:val="StandardWeb"/>
        <w:ind w:left="709"/>
      </w:pPr>
      <w:r w:rsidRPr="001C7A89">
        <w:rPr>
          <w:noProof/>
          <w:lang w:val="de-AT"/>
        </w:rPr>
        <w:drawing>
          <wp:inline distT="0" distB="0" distL="0" distR="0" wp14:anchorId="0E2FE5B6" wp14:editId="5E8C4245">
            <wp:extent cx="2880000" cy="1086172"/>
            <wp:effectExtent l="19050" t="19050" r="15875" b="19050"/>
            <wp:docPr id="34" name="Grafik 34" descr="Das Freigabesymbol auf der rechten Seite des Menübands ist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as Freigabesymbol auf der rechten Seite des Menübands ist hervorgehobe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80000" cy="1086172"/>
                    </a:xfrm>
                    <a:prstGeom prst="rect">
                      <a:avLst/>
                    </a:prstGeom>
                    <a:noFill/>
                    <a:ln>
                      <a:solidFill>
                        <a:schemeClr val="accent1"/>
                      </a:solidFill>
                    </a:ln>
                  </pic:spPr>
                </pic:pic>
              </a:graphicData>
            </a:graphic>
          </wp:inline>
        </w:drawing>
      </w:r>
    </w:p>
    <w:p w:rsidR="00A2106B" w:rsidRPr="001C7A89" w:rsidRDefault="00A2106B" w:rsidP="008B4AAA">
      <w:pPr>
        <w:pStyle w:val="StandardWeb"/>
        <w:ind w:left="709"/>
      </w:pPr>
      <w:r w:rsidRPr="001C7A89">
        <w:rPr>
          <w:noProof/>
          <w:lang w:val="de-AT"/>
        </w:rPr>
        <w:drawing>
          <wp:inline distT="0" distB="0" distL="0" distR="0" wp14:anchorId="45D73206" wp14:editId="6BA6EBAA">
            <wp:extent cx="3600000" cy="1283226"/>
            <wp:effectExtent l="19050" t="19050" r="19685" b="12700"/>
            <wp:docPr id="33" name="Grafik 33" descr="OneDrive- und SharePoint-Speicherorte für das Speichern des Dokuments sind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OneDrive- und SharePoint-Speicherorte für das Speichern des Dokuments sind hervorgehobe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00000" cy="1283226"/>
                    </a:xfrm>
                    <a:prstGeom prst="rect">
                      <a:avLst/>
                    </a:prstGeom>
                    <a:noFill/>
                    <a:ln>
                      <a:solidFill>
                        <a:schemeClr val="accent1"/>
                      </a:solidFill>
                    </a:ln>
                  </pic:spPr>
                </pic:pic>
              </a:graphicData>
            </a:graphic>
          </wp:inline>
        </w:drawing>
      </w:r>
    </w:p>
    <w:p w:rsidR="00A2106B" w:rsidRPr="001C7A89" w:rsidRDefault="00A2106B" w:rsidP="00BC6516">
      <w:r w:rsidRPr="001C7A89">
        <w:t xml:space="preserve">Sie müssen diesen Schritt nur einmal für jedes Dokument ausführen. Beim nächsten Öffnen wird das Dokument automatisch wieder im selben Verzeichnis gespeichert. </w:t>
      </w:r>
    </w:p>
    <w:p w:rsidR="00A2106B" w:rsidRPr="001C7A89" w:rsidRDefault="00A2106B" w:rsidP="00BC6516">
      <w:r w:rsidRPr="001C7A89">
        <w:rPr>
          <w:b/>
          <w:bCs/>
        </w:rPr>
        <w:t xml:space="preserve">Hinweis </w:t>
      </w:r>
      <w:r w:rsidRPr="001C7A89">
        <w:t xml:space="preserve">  Wenn Sie zuvor noch nie ein Dokument online gespeichert haben, klicken Sie auf </w:t>
      </w:r>
      <w:r w:rsidRPr="001C7A89">
        <w:rPr>
          <w:b/>
          <w:bCs/>
        </w:rPr>
        <w:t>Ort hinzufügen</w:t>
      </w:r>
      <w:r w:rsidRPr="001C7A89">
        <w:t>, und fügen Sie dann Ihren OneDrive- oder SharePoint-Dienst hinzu, indem Sie sich anmelden.</w:t>
      </w:r>
    </w:p>
    <w:p w:rsidR="00A2106B" w:rsidRPr="001C7A89" w:rsidRDefault="00A2106B" w:rsidP="00447BEE">
      <w:pPr>
        <w:pStyle w:val="Listenabsatz"/>
        <w:keepNext/>
        <w:numPr>
          <w:ilvl w:val="0"/>
          <w:numId w:val="9"/>
        </w:numPr>
        <w:ind w:left="714" w:hanging="357"/>
      </w:pPr>
      <w:r w:rsidRPr="001C7A89">
        <w:t xml:space="preserve">Führen Sie im Bereich </w:t>
      </w:r>
      <w:r w:rsidRPr="00BC6516">
        <w:rPr>
          <w:b/>
          <w:bCs/>
        </w:rPr>
        <w:t>Freigeben</w:t>
      </w:r>
      <w:r w:rsidRPr="001C7A89">
        <w:t xml:space="preserve"> eine der folgenden Aktionen aus: </w:t>
      </w:r>
    </w:p>
    <w:p w:rsidR="00A2106B" w:rsidRPr="001C7A89" w:rsidRDefault="00A2106B" w:rsidP="00BC6516">
      <w:pPr>
        <w:pStyle w:val="Listenabsatz"/>
        <w:numPr>
          <w:ilvl w:val="0"/>
          <w:numId w:val="10"/>
        </w:numPr>
      </w:pPr>
      <w:r w:rsidRPr="001C7A89">
        <w:t xml:space="preserve">Wenn Sie Personen über Word einen Link zu Ihrem Dokument senden möchten, geben Sie deren E-Mail-Adressen im Feld </w:t>
      </w:r>
      <w:r w:rsidRPr="00BC6516">
        <w:rPr>
          <w:b/>
          <w:bCs/>
        </w:rPr>
        <w:t>Personen einladen</w:t>
      </w:r>
      <w:r w:rsidRPr="001C7A89">
        <w:t xml:space="preserve"> ein. Legen Sie die Berechtigungen auf </w:t>
      </w:r>
      <w:r w:rsidRPr="00BC6516">
        <w:rPr>
          <w:b/>
          <w:bCs/>
        </w:rPr>
        <w:t>Kann bearbeiten</w:t>
      </w:r>
      <w:r w:rsidRPr="001C7A89">
        <w:t xml:space="preserve"> fest, und fügen Sie ggf. eine Nachricht hinzu. Stellen Sie sicher, dass die Option </w:t>
      </w:r>
      <w:r w:rsidRPr="00BC6516">
        <w:rPr>
          <w:b/>
          <w:bCs/>
        </w:rPr>
        <w:t>Änderungen automatisch teilen</w:t>
      </w:r>
      <w:r w:rsidRPr="001C7A89">
        <w:t xml:space="preserve"> auf </w:t>
      </w:r>
      <w:r w:rsidRPr="00BC6516">
        <w:rPr>
          <w:b/>
          <w:bCs/>
        </w:rPr>
        <w:t>Mich fragen</w:t>
      </w:r>
      <w:r w:rsidRPr="001C7A89">
        <w:t xml:space="preserve"> oder </w:t>
      </w:r>
      <w:r w:rsidRPr="00BC6516">
        <w:rPr>
          <w:b/>
          <w:bCs/>
        </w:rPr>
        <w:t>Immer</w:t>
      </w:r>
      <w:r w:rsidRPr="001C7A89">
        <w:t xml:space="preserve"> festgelegt ist, und klicken Sie dann auf </w:t>
      </w:r>
      <w:r w:rsidRPr="00BC6516">
        <w:rPr>
          <w:b/>
          <w:bCs/>
        </w:rPr>
        <w:t>Freigeben</w:t>
      </w:r>
      <w:r w:rsidRPr="001C7A89">
        <w:t xml:space="preserve">. </w:t>
      </w:r>
    </w:p>
    <w:p w:rsidR="00A2106B" w:rsidRPr="001C7A89" w:rsidRDefault="00BC6516" w:rsidP="008B4AAA">
      <w:pPr>
        <w:pStyle w:val="StandardWeb"/>
        <w:ind w:left="1134"/>
      </w:pPr>
      <w:r w:rsidRPr="001C7A89">
        <w:rPr>
          <w:noProof/>
          <w:lang w:val="de-AT"/>
        </w:rPr>
        <w:drawing>
          <wp:inline distT="0" distB="0" distL="0" distR="0" wp14:anchorId="2B414359" wp14:editId="01C17BF0">
            <wp:extent cx="4320000" cy="1944000"/>
            <wp:effectExtent l="19050" t="19050" r="23495" b="18415"/>
            <wp:docPr id="32" name="Grafik 32" descr="Die Option zum Einladen von Personen zum Teilen eines Dokuments wird angeze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ie Option zum Einladen von Personen zum Teilen eines Dokuments wird angezeig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20000" cy="1944000"/>
                    </a:xfrm>
                    <a:prstGeom prst="rect">
                      <a:avLst/>
                    </a:prstGeom>
                    <a:noFill/>
                    <a:ln>
                      <a:solidFill>
                        <a:schemeClr val="accent1"/>
                      </a:solidFill>
                    </a:ln>
                  </pic:spPr>
                </pic:pic>
              </a:graphicData>
            </a:graphic>
          </wp:inline>
        </w:drawing>
      </w:r>
    </w:p>
    <w:p w:rsidR="00A2106B" w:rsidRPr="001C7A89" w:rsidRDefault="00A2106B" w:rsidP="00BC6516">
      <w:pPr>
        <w:pStyle w:val="Listenabsatz"/>
        <w:numPr>
          <w:ilvl w:val="0"/>
          <w:numId w:val="10"/>
        </w:numPr>
      </w:pPr>
      <w:r w:rsidRPr="001C7A89">
        <w:t xml:space="preserve">Wenn Sie die Personen selbst einladen möchten, klicken Sie unten im Bereich </w:t>
      </w:r>
      <w:r w:rsidRPr="00BC6516">
        <w:rPr>
          <w:b/>
          <w:bCs/>
        </w:rPr>
        <w:t>Freigeben</w:t>
      </w:r>
      <w:r w:rsidRPr="001C7A89">
        <w:t xml:space="preserve"> auf </w:t>
      </w:r>
      <w:proofErr w:type="spellStart"/>
      <w:r w:rsidRPr="00BC6516">
        <w:rPr>
          <w:b/>
          <w:bCs/>
        </w:rPr>
        <w:t>Einen</w:t>
      </w:r>
      <w:proofErr w:type="spellEnd"/>
      <w:r w:rsidRPr="00BC6516">
        <w:rPr>
          <w:b/>
          <w:bCs/>
        </w:rPr>
        <w:t xml:space="preserve"> Freigabelink abrufen</w:t>
      </w:r>
      <w:r w:rsidRPr="001C7A89">
        <w:t xml:space="preserve">, und fügen Sie diesen Link in eine E-Mail oder Chatnachricht ein. (Wenn Sie SharePoint Online verwenden, ist die Option </w:t>
      </w:r>
      <w:r w:rsidRPr="00BC6516">
        <w:rPr>
          <w:b/>
          <w:bCs/>
        </w:rPr>
        <w:t>Einen Freigabelink abrufen</w:t>
      </w:r>
      <w:r w:rsidRPr="001C7A89">
        <w:t xml:space="preserve"> nicht verfügbar, wenn Ihr Websiteadministrator die Option deaktiviert hat.)</w:t>
      </w:r>
    </w:p>
    <w:p w:rsidR="00A2106B" w:rsidRPr="001C7A89" w:rsidRDefault="00A2106B" w:rsidP="008B4AAA">
      <w:pPr>
        <w:pStyle w:val="StandardWeb"/>
        <w:ind w:left="993"/>
      </w:pPr>
      <w:r w:rsidRPr="001C7A89">
        <w:rPr>
          <w:noProof/>
          <w:lang w:val="de-AT"/>
        </w:rPr>
        <w:drawing>
          <wp:inline distT="0" distB="0" distL="0" distR="0" wp14:anchorId="3DF19A3C" wp14:editId="78B6C1C4">
            <wp:extent cx="2362200" cy="1485790"/>
            <wp:effectExtent l="19050" t="19050" r="19050" b="19685"/>
            <wp:docPr id="31" name="Grafik 31" descr="„Freigabelink abrufen“ ist größer dargestel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reigabelink abrufen“ ist größer dargestellt"/>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67272" cy="1488980"/>
                    </a:xfrm>
                    <a:prstGeom prst="rect">
                      <a:avLst/>
                    </a:prstGeom>
                    <a:noFill/>
                    <a:ln>
                      <a:solidFill>
                        <a:schemeClr val="accent1"/>
                      </a:solidFill>
                    </a:ln>
                  </pic:spPr>
                </pic:pic>
              </a:graphicData>
            </a:graphic>
          </wp:inline>
        </w:drawing>
      </w:r>
    </w:p>
    <w:p w:rsidR="00A2106B" w:rsidRPr="00BC6516" w:rsidRDefault="00A2106B" w:rsidP="004F15BF">
      <w:pPr>
        <w:pStyle w:val="berschrift3"/>
        <w:rPr>
          <w:rFonts w:eastAsiaTheme="minorHAnsi"/>
          <w:lang w:eastAsia="en-US"/>
        </w:rPr>
      </w:pPr>
      <w:bookmarkStart w:id="6" w:name="_Toc435884714"/>
      <w:r w:rsidRPr="00BC6516">
        <w:rPr>
          <w:rFonts w:eastAsiaTheme="minorHAnsi"/>
          <w:sz w:val="32"/>
          <w:lang w:eastAsia="en-US"/>
        </w:rPr>
        <w:t>Beginnen</w:t>
      </w:r>
      <w:r w:rsidRPr="00BC6516">
        <w:rPr>
          <w:rFonts w:eastAsiaTheme="minorHAnsi"/>
          <w:lang w:eastAsia="en-US"/>
        </w:rPr>
        <w:t xml:space="preserve"> der Zusammenarbeit</w:t>
      </w:r>
      <w:bookmarkStart w:id="7" w:name="Zusammenarbeit"/>
      <w:bookmarkEnd w:id="7"/>
      <w:r w:rsidRPr="00BC6516">
        <w:rPr>
          <w:rFonts w:eastAsiaTheme="minorHAnsi"/>
          <w:lang w:eastAsia="en-US"/>
        </w:rPr>
        <w:t xml:space="preserve"> an einem Dokument</w:t>
      </w:r>
      <w:bookmarkEnd w:id="6"/>
    </w:p>
    <w:p w:rsidR="00A2106B" w:rsidRPr="001C7A89" w:rsidRDefault="0010308B" w:rsidP="00BC6516">
      <w:pPr>
        <w:pStyle w:val="Listenabsatz"/>
        <w:numPr>
          <w:ilvl w:val="0"/>
          <w:numId w:val="6"/>
        </w:numPr>
      </w:pPr>
      <w:r w:rsidRPr="001C7A89">
        <w:rPr>
          <w:noProof/>
          <w:lang w:val="de-AT"/>
        </w:rPr>
        <w:drawing>
          <wp:anchor distT="0" distB="0" distL="114300" distR="114300" simplePos="0" relativeHeight="251664384" behindDoc="0" locked="0" layoutInCell="1" allowOverlap="1" wp14:anchorId="16347178" wp14:editId="74F1C668">
            <wp:simplePos x="0" y="0"/>
            <wp:positionH relativeFrom="margin">
              <wp:align>right</wp:align>
            </wp:positionH>
            <wp:positionV relativeFrom="paragraph">
              <wp:posOffset>204470</wp:posOffset>
            </wp:positionV>
            <wp:extent cx="2600325" cy="2771204"/>
            <wp:effectExtent l="19050" t="19050" r="9525" b="10160"/>
            <wp:wrapSquare wrapText="bothSides"/>
            <wp:docPr id="30" name="Grafik 30" descr="Die Bestätigung „Andere Personen bearbeiten dieses Dokument“ wird vom Befehl „Freigeben“ angeze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ie Bestätigung „Andere Personen bearbeiten dieses Dokument“ wird vom Befehl „Freigeben“ angezeig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00325" cy="2771204"/>
                    </a:xfrm>
                    <a:prstGeom prst="rect">
                      <a:avLst/>
                    </a:prstGeom>
                    <a:noFill/>
                    <a:ln>
                      <a:solidFill>
                        <a:schemeClr val="accent1"/>
                      </a:solidFill>
                    </a:ln>
                  </pic:spPr>
                </pic:pic>
              </a:graphicData>
            </a:graphic>
          </wp:anchor>
        </w:drawing>
      </w:r>
      <w:r w:rsidR="00A2106B" w:rsidRPr="001C7A89">
        <w:t xml:space="preserve">Öffnen und bearbeiten Sie das Dokument in Word 2016 oder Word Online. Es gibt keinen speziellen Modus oder Befehl zum Starten der gemeinsamen Dokumenterstellung. </w:t>
      </w:r>
    </w:p>
    <w:p w:rsidR="00A2106B" w:rsidRPr="001C7A89" w:rsidRDefault="00A2106B" w:rsidP="00BC6516">
      <w:pPr>
        <w:pStyle w:val="Listenabsatz"/>
        <w:numPr>
          <w:ilvl w:val="0"/>
          <w:numId w:val="6"/>
        </w:numPr>
      </w:pPr>
      <w:r w:rsidRPr="001C7A89">
        <w:t xml:space="preserve">Wenn Sie Word 2016 verwenden und noch nicht zugestimmt haben, dass andere Personen Ihre Änderungen anzeigen können, klicken Sie im entsprechenden Dialogfeld auf </w:t>
      </w:r>
      <w:r w:rsidRPr="00BC6516">
        <w:rPr>
          <w:b/>
          <w:bCs/>
        </w:rPr>
        <w:t>Ja</w:t>
      </w:r>
      <w:r w:rsidRPr="001C7A89">
        <w:t>, damit Änderungen automatisch geteilt werden.</w:t>
      </w:r>
    </w:p>
    <w:p w:rsidR="00A2106B" w:rsidRPr="001C7A89" w:rsidRDefault="00A2106B" w:rsidP="00BC6516">
      <w:pPr>
        <w:pStyle w:val="StandardWeb"/>
      </w:pPr>
    </w:p>
    <w:p w:rsidR="00A2106B" w:rsidRPr="001C7A89" w:rsidRDefault="00A2106B" w:rsidP="00BC6516">
      <w:r w:rsidRPr="001C7A89">
        <w:t>Wenn Personen dem von Ihnen gesendeten Link folgen, wird Ihr Dokument in der von den Benutzern</w:t>
      </w:r>
      <w:ins w:id="8" w:author="ALGE" w:date="2015-11-21T16:08:00Z">
        <w:r w:rsidR="00447BEE">
          <w:t xml:space="preserve"> und Benutzerinnen</w:t>
        </w:r>
      </w:ins>
      <w:r w:rsidRPr="001C7A89">
        <w:t xml:space="preserve"> verwendeten Version von Word oder im Webbrowser (Word Online) geöffnet. Wenn die anderen Personen auch Word Online oder Word 2016 verwenden und zugestimmt haben, dass die Änderungen automatisch geteilt werden, können Sie deren Arbeit in </w:t>
      </w:r>
      <w:del w:id="9" w:author="ALGE" w:date="2015-11-21T16:12:00Z">
        <w:r w:rsidR="0010308B" w:rsidDel="0010308B">
          <w:delText>real time</w:delText>
        </w:r>
      </w:del>
      <w:ins w:id="10" w:author="ALGE" w:date="2015-11-21T16:12:00Z">
        <w:r w:rsidR="0010308B">
          <w:t>Echtzeit</w:t>
        </w:r>
      </w:ins>
      <w:r w:rsidR="0010308B">
        <w:t xml:space="preserve"> </w:t>
      </w:r>
      <w:r w:rsidRPr="001C7A89">
        <w:t>anzeigen.</w:t>
      </w:r>
    </w:p>
    <w:p w:rsidR="00A2106B" w:rsidRPr="001C7A89" w:rsidRDefault="00A2106B" w:rsidP="00BC6516">
      <w:pPr>
        <w:pStyle w:val="StandardWeb"/>
      </w:pPr>
      <w:r w:rsidRPr="001C7A89">
        <w:rPr>
          <w:noProof/>
          <w:lang w:val="de-AT"/>
        </w:rPr>
        <w:drawing>
          <wp:inline distT="0" distB="0" distL="0" distR="0" wp14:anchorId="7A557E5C" wp14:editId="3CDD95EB">
            <wp:extent cx="4320000" cy="1498065"/>
            <wp:effectExtent l="19050" t="19050" r="23495" b="26035"/>
            <wp:docPr id="29" name="Grafik 29" descr="Word zeigt an, wo andere Personen das Dokument bearbei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 zeigt an, wo andere Personen das Dokument bearbeiten"/>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20000" cy="1498065"/>
                    </a:xfrm>
                    <a:prstGeom prst="rect">
                      <a:avLst/>
                    </a:prstGeom>
                    <a:noFill/>
                    <a:ln>
                      <a:solidFill>
                        <a:schemeClr val="accent1"/>
                      </a:solidFill>
                    </a:ln>
                  </pic:spPr>
                </pic:pic>
              </a:graphicData>
            </a:graphic>
          </wp:inline>
        </w:drawing>
      </w:r>
    </w:p>
    <w:p w:rsidR="00A2106B" w:rsidRPr="001C7A89" w:rsidRDefault="00A2106B" w:rsidP="00BC6516">
      <w:pPr>
        <w:pStyle w:val="Listenabsatz"/>
        <w:numPr>
          <w:ilvl w:val="0"/>
          <w:numId w:val="10"/>
        </w:numPr>
      </w:pPr>
      <w:r w:rsidRPr="001C7A89">
        <w:t xml:space="preserve">Durch Farbkennzeichnungen können Sie genau sehen, an welcher </w:t>
      </w:r>
      <w:del w:id="11" w:author="ALGE" w:date="2015-11-21T16:09:00Z">
        <w:r w:rsidR="007349B4" w:rsidDel="00447BEE">
          <w:delText>Position</w:delText>
        </w:r>
        <w:r w:rsidRPr="001C7A89" w:rsidDel="00447BEE">
          <w:delText xml:space="preserve"> </w:delText>
        </w:r>
      </w:del>
      <w:ins w:id="12" w:author="ALGE" w:date="2015-11-21T16:09:00Z">
        <w:r w:rsidR="00447BEE">
          <w:t>Stelle</w:t>
        </w:r>
        <w:r w:rsidR="00447BEE" w:rsidRPr="001C7A89">
          <w:t xml:space="preserve"> </w:t>
        </w:r>
      </w:ins>
      <w:r w:rsidRPr="001C7A89">
        <w:t xml:space="preserve">im Dokument jede Person arbeitet. </w:t>
      </w:r>
    </w:p>
    <w:p w:rsidR="00A2106B" w:rsidRPr="001C7A89" w:rsidRDefault="00A2106B" w:rsidP="008B4AAA">
      <w:pPr>
        <w:pStyle w:val="StandardWeb"/>
        <w:ind w:left="993"/>
      </w:pPr>
      <w:r w:rsidRPr="001C7A89">
        <w:rPr>
          <w:noProof/>
          <w:lang w:val="de-AT"/>
        </w:rPr>
        <w:drawing>
          <wp:inline distT="0" distB="0" distL="0" distR="0" wp14:anchorId="1BCD3403" wp14:editId="2A511030">
            <wp:extent cx="4320000" cy="1379613"/>
            <wp:effectExtent l="19050" t="19050" r="23495" b="11430"/>
            <wp:docPr id="28" name="Grafik 28" descr="Das Kennzeichen zeigt die Position eines anderen Autors im Dokument 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as Kennzeichen zeigt die Position eines anderen Autors im Dokument an"/>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20000" cy="1379613"/>
                    </a:xfrm>
                    <a:prstGeom prst="rect">
                      <a:avLst/>
                    </a:prstGeom>
                    <a:noFill/>
                    <a:ln>
                      <a:solidFill>
                        <a:schemeClr val="accent1"/>
                      </a:solidFill>
                    </a:ln>
                  </pic:spPr>
                </pic:pic>
              </a:graphicData>
            </a:graphic>
          </wp:inline>
        </w:drawing>
      </w:r>
    </w:p>
    <w:p w:rsidR="00A2106B" w:rsidRPr="001C7A89" w:rsidRDefault="00A2106B" w:rsidP="00BC6516">
      <w:pPr>
        <w:pStyle w:val="Listenabsatz"/>
        <w:numPr>
          <w:ilvl w:val="0"/>
          <w:numId w:val="10"/>
        </w:numPr>
      </w:pPr>
      <w:r w:rsidRPr="001C7A89">
        <w:t xml:space="preserve">Sie werden von Word benachrichtigt, wenn Personen das Dokument öffnen oder verlassen. </w:t>
      </w:r>
    </w:p>
    <w:p w:rsidR="00A2106B" w:rsidRPr="001C7A89" w:rsidRDefault="00A2106B" w:rsidP="00BC6516">
      <w:r w:rsidRPr="001C7A89">
        <w:rPr>
          <w:b/>
          <w:bCs/>
        </w:rPr>
        <w:t xml:space="preserve">Hinweis </w:t>
      </w:r>
      <w:r w:rsidRPr="001C7A89">
        <w:t>  Wenn eine Person, die sich nicht für die gemeinsame Dokumenterstellung in Echtzeit</w:t>
      </w:r>
      <w:r w:rsidR="00917530">
        <w:fldChar w:fldCharType="begin"/>
      </w:r>
      <w:r w:rsidR="00917530">
        <w:instrText xml:space="preserve"> XE "</w:instrText>
      </w:r>
      <w:r w:rsidR="00917530" w:rsidRPr="00075D32">
        <w:instrText>Echtzeit</w:instrText>
      </w:r>
      <w:r w:rsidR="00917530">
        <w:instrText xml:space="preserve">" </w:instrText>
      </w:r>
      <w:r w:rsidR="00917530">
        <w:fldChar w:fldCharType="end"/>
      </w:r>
      <w:r w:rsidRPr="001C7A89">
        <w:t xml:space="preserve"> entschieden hat, zur gleichen Zeit wie Sie an dem Dokument arbeitet, können Sie sehen, dass sich diese Person im Dokument befindet, die von ihr vorgenommenen Änderungen werden Ihnen jedoch erst angezeigt, wenn sie das Dokument speichert. </w:t>
      </w:r>
    </w:p>
    <w:p w:rsidR="00A2106B" w:rsidRPr="00BC6516" w:rsidRDefault="00A2106B" w:rsidP="004F15BF">
      <w:pPr>
        <w:pStyle w:val="berschrift3"/>
        <w:rPr>
          <w:rFonts w:eastAsiaTheme="minorHAnsi"/>
          <w:lang w:eastAsia="en-US"/>
        </w:rPr>
      </w:pPr>
      <w:bookmarkStart w:id="13" w:name="_Toc435884715"/>
      <w:r w:rsidRPr="00BC6516">
        <w:rPr>
          <w:rFonts w:eastAsiaTheme="minorHAnsi"/>
          <w:lang w:eastAsia="en-US"/>
        </w:rPr>
        <w:t>Optionen für das Teilen von Änderungen: "Mich fragen", "Immer" und "Nie"</w:t>
      </w:r>
      <w:bookmarkEnd w:id="13"/>
    </w:p>
    <w:p w:rsidR="00A2106B" w:rsidRPr="001C7A89" w:rsidRDefault="00A2106B" w:rsidP="00BC6516">
      <w:r w:rsidRPr="001C7A89">
        <w:t xml:space="preserve">Nachstehend wird erläutert, was die Optionen in der Liste </w:t>
      </w:r>
      <w:r w:rsidRPr="001C7A89">
        <w:rPr>
          <w:b/>
          <w:bCs/>
        </w:rPr>
        <w:t>Änderungen automatisch teilen</w:t>
      </w:r>
      <w:r w:rsidRPr="001C7A89">
        <w:t xml:space="preserve"> bedeuten: </w:t>
      </w:r>
    </w:p>
    <w:p w:rsidR="00A2106B" w:rsidRPr="001C7A89" w:rsidRDefault="00A2106B" w:rsidP="00BC6516">
      <w:pPr>
        <w:pStyle w:val="Listenabsatz"/>
        <w:numPr>
          <w:ilvl w:val="0"/>
          <w:numId w:val="8"/>
        </w:numPr>
      </w:pPr>
      <w:r w:rsidRPr="00BC6516">
        <w:rPr>
          <w:b/>
          <w:bCs/>
        </w:rPr>
        <w:t>Immer</w:t>
      </w:r>
      <w:r w:rsidRPr="001C7A89">
        <w:t xml:space="preserve">: Wenn Sie diese Option auswählen, werden Ihre Änderungen anderen Personen, die dem Teilen ihrer Änderungen zugestimmt haben, immer angezeigt. </w:t>
      </w:r>
    </w:p>
    <w:p w:rsidR="00A2106B" w:rsidRPr="001C7A89" w:rsidRDefault="00A2106B" w:rsidP="00BC6516">
      <w:pPr>
        <w:pStyle w:val="Listenabsatz"/>
        <w:numPr>
          <w:ilvl w:val="0"/>
          <w:numId w:val="8"/>
        </w:numPr>
      </w:pPr>
      <w:r w:rsidRPr="00BC6516">
        <w:rPr>
          <w:b/>
          <w:bCs/>
        </w:rPr>
        <w:t>Mich fragen</w:t>
      </w:r>
      <w:r w:rsidRPr="001C7A89">
        <w:t>: Wenn Sie die gemeinsame Dokumenterstellung in Echtzeit</w:t>
      </w:r>
      <w:r w:rsidR="00917530">
        <w:fldChar w:fldCharType="begin"/>
      </w:r>
      <w:r w:rsidR="00917530">
        <w:instrText xml:space="preserve"> XE "</w:instrText>
      </w:r>
      <w:r w:rsidR="00917530" w:rsidRPr="00075D32">
        <w:instrText>Echtzeit</w:instrText>
      </w:r>
      <w:r w:rsidR="00917530">
        <w:instrText xml:space="preserve">" </w:instrText>
      </w:r>
      <w:r w:rsidR="00917530">
        <w:fldChar w:fldCharType="end"/>
      </w:r>
      <w:r w:rsidRPr="001C7A89">
        <w:t xml:space="preserve"> noch nie verwendet haben, werden Sie gefragt, ob Sie Ihre Änderungen automatisch in Echtzeit teilen möchten. Wählen Sie </w:t>
      </w:r>
      <w:r w:rsidRPr="00BC6516">
        <w:rPr>
          <w:b/>
          <w:bCs/>
        </w:rPr>
        <w:t>Ja</w:t>
      </w:r>
      <w:r w:rsidRPr="001C7A89">
        <w:t xml:space="preserve"> aus, um das automatische Teilen immer zuzulassen, wenn Sie mit anderen Personen zusammenarbeiten. Deaktivieren Sie das Kontrollkästchen </w:t>
      </w:r>
      <w:r w:rsidRPr="00BC6516">
        <w:rPr>
          <w:b/>
          <w:bCs/>
        </w:rPr>
        <w:t>Diese Meldung nicht mehr anzeigen</w:t>
      </w:r>
      <w:r w:rsidRPr="001C7A89">
        <w:t xml:space="preserve">, wenn Sie das nächste Mal, wenn Sie ein Dokument öffnen, in dem eine andere Person ihre Änderungen teilt, zur Bestätigung aufgefordert werden möchten. </w:t>
      </w:r>
    </w:p>
    <w:p w:rsidR="00A2106B" w:rsidRPr="001C7A89" w:rsidRDefault="00A2106B" w:rsidP="00BC6516">
      <w:pPr>
        <w:pStyle w:val="Listenabsatz"/>
        <w:numPr>
          <w:ilvl w:val="0"/>
          <w:numId w:val="8"/>
        </w:numPr>
      </w:pPr>
      <w:r w:rsidRPr="00BC6516">
        <w:rPr>
          <w:b/>
          <w:bCs/>
        </w:rPr>
        <w:t>Nie</w:t>
      </w:r>
      <w:r w:rsidRPr="001C7A89">
        <w:t>: Wenn Sie "Nie" auswählen, entscheiden Sie sich für dieses und alle anderen Dokumente gegen die Verwendung der gemeinsamen Dokumenterstellung in Echtzeit</w:t>
      </w:r>
      <w:r w:rsidR="00917530">
        <w:fldChar w:fldCharType="begin"/>
      </w:r>
      <w:r w:rsidR="00917530">
        <w:instrText xml:space="preserve"> XE "</w:instrText>
      </w:r>
      <w:r w:rsidR="00917530" w:rsidRPr="00075D32">
        <w:instrText>Echtzeit</w:instrText>
      </w:r>
      <w:r w:rsidR="00917530">
        <w:instrText xml:space="preserve">" </w:instrText>
      </w:r>
      <w:r w:rsidR="00917530">
        <w:fldChar w:fldCharType="end"/>
      </w:r>
      <w:r w:rsidRPr="001C7A89">
        <w:t xml:space="preserve">. Außer Ihnen kann niemand Ihre Änderungen sehen. Ihre Änderungen werden erst angezeigt, nachdem Sie das Dokument wieder an seinem Onlinespeicherort gespeichert haben. Ihnen werden die von anderen Personen vorgenommenen Änderungen auch nicht in Echtzeit angezeigt. Sie können jedoch sehen, welche anderen Personen ein Dokument geöffnet haben. </w:t>
      </w:r>
    </w:p>
    <w:p w:rsidR="00A2106B" w:rsidRPr="001C7A89" w:rsidRDefault="00A2106B" w:rsidP="00BC6516">
      <w:r w:rsidRPr="001C7A89">
        <w:rPr>
          <w:b/>
          <w:bCs/>
        </w:rPr>
        <w:t xml:space="preserve">Hinweis </w:t>
      </w:r>
      <w:r w:rsidRPr="001C7A89">
        <w:t xml:space="preserve">  Jede dieser Einstellungen wirkt sich auf Word aus, nicht nur auf das Dokument, an dem Sie arbeiten. Wenn Sie diese Einstellungen ändern möchten, wechseln Sie zu </w:t>
      </w:r>
      <w:r w:rsidRPr="001C7A89">
        <w:rPr>
          <w:b/>
          <w:bCs/>
        </w:rPr>
        <w:t>Datei</w:t>
      </w:r>
      <w:r w:rsidRPr="001C7A89">
        <w:t xml:space="preserve"> &gt; </w:t>
      </w:r>
      <w:r w:rsidRPr="001C7A89">
        <w:rPr>
          <w:b/>
          <w:bCs/>
        </w:rPr>
        <w:t>Optionen</w:t>
      </w:r>
      <w:r w:rsidRPr="001C7A89">
        <w:t xml:space="preserve"> &gt; </w:t>
      </w:r>
      <w:r w:rsidRPr="001C7A89">
        <w:rPr>
          <w:b/>
          <w:bCs/>
        </w:rPr>
        <w:t>Allgemein</w:t>
      </w:r>
      <w:r w:rsidRPr="001C7A89">
        <w:t xml:space="preserve">, und wählen Sie dann unter </w:t>
      </w:r>
      <w:r w:rsidRPr="001C7A89">
        <w:rPr>
          <w:b/>
          <w:bCs/>
        </w:rPr>
        <w:t>Optionen für die Zusammenarbeit in Echtzeit</w:t>
      </w:r>
      <w:r w:rsidR="00917530">
        <w:rPr>
          <w:b/>
          <w:bCs/>
        </w:rPr>
        <w:fldChar w:fldCharType="begin"/>
      </w:r>
      <w:r w:rsidR="00917530">
        <w:instrText xml:space="preserve"> XE "</w:instrText>
      </w:r>
      <w:r w:rsidR="00917530" w:rsidRPr="00075D32">
        <w:instrText>Echtzeit</w:instrText>
      </w:r>
      <w:r w:rsidR="00917530">
        <w:instrText xml:space="preserve">" </w:instrText>
      </w:r>
      <w:r w:rsidR="00917530">
        <w:rPr>
          <w:b/>
          <w:bCs/>
        </w:rPr>
        <w:fldChar w:fldCharType="end"/>
      </w:r>
      <w:r w:rsidRPr="001C7A89">
        <w:t xml:space="preserve"> die gewünschte Einstellung aus. </w:t>
      </w:r>
    </w:p>
    <w:p w:rsidR="00452325" w:rsidRDefault="00452325" w:rsidP="00BC6516"/>
    <w:p w:rsidR="00372B90" w:rsidRDefault="00372B90" w:rsidP="00BC6516">
      <w:r>
        <w:br w:type="page"/>
      </w:r>
    </w:p>
    <w:p w:rsidR="00B35324" w:rsidRPr="00BC6516" w:rsidRDefault="00B35324" w:rsidP="004F15BF">
      <w:pPr>
        <w:pStyle w:val="berschrift1"/>
      </w:pPr>
      <w:bookmarkStart w:id="14" w:name="_Ref435884233"/>
      <w:bookmarkStart w:id="15" w:name="_Toc435884716"/>
      <w:r w:rsidRPr="00BC6516">
        <w:t>Einblicke</w:t>
      </w:r>
      <w:r w:rsidR="00917530">
        <w:fldChar w:fldCharType="begin"/>
      </w:r>
      <w:r w:rsidR="00917530">
        <w:instrText xml:space="preserve"> XE "</w:instrText>
      </w:r>
      <w:r w:rsidR="00917530" w:rsidRPr="00075D32">
        <w:instrText>Einblicke</w:instrText>
      </w:r>
      <w:r w:rsidR="00917530">
        <w:instrText xml:space="preserve">" </w:instrText>
      </w:r>
      <w:r w:rsidR="00917530">
        <w:fldChar w:fldCharType="end"/>
      </w:r>
      <w:r w:rsidRPr="00BC6516">
        <w:t xml:space="preserve"> in das, woran Sie gerade arbeiten</w:t>
      </w:r>
      <w:bookmarkEnd w:id="14"/>
      <w:bookmarkEnd w:id="15"/>
    </w:p>
    <w:p w:rsidR="00B35324" w:rsidRPr="00B35324" w:rsidRDefault="007F0B42" w:rsidP="00BC6516">
      <w:r w:rsidRPr="00B35324">
        <w:rPr>
          <w:noProof/>
          <w:lang w:val="de-AT"/>
        </w:rPr>
        <w:drawing>
          <wp:anchor distT="0" distB="0" distL="114300" distR="114300" simplePos="0" relativeHeight="251659264" behindDoc="0" locked="0" layoutInCell="1" allowOverlap="1" wp14:anchorId="18D1EB1E" wp14:editId="48359A84">
            <wp:simplePos x="0" y="0"/>
            <wp:positionH relativeFrom="margin">
              <wp:align>right</wp:align>
            </wp:positionH>
            <wp:positionV relativeFrom="paragraph">
              <wp:posOffset>52070</wp:posOffset>
            </wp:positionV>
            <wp:extent cx="2160000" cy="2039255"/>
            <wp:effectExtent l="19050" t="19050" r="12065" b="18415"/>
            <wp:wrapSquare wrapText="bothSides"/>
            <wp:docPr id="5" name="Grafik 5" descr="Beim Rechtsklicken auf Text oder ein Bild wird 'Intelligente Suche'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eim Rechtsklicken auf Text oder ein Bild wird 'Intelligente Suche' hervorgehoben"/>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60000" cy="2039255"/>
                    </a:xfrm>
                    <a:prstGeom prst="rect">
                      <a:avLst/>
                    </a:prstGeom>
                    <a:noFill/>
                    <a:ln>
                      <a:solidFill>
                        <a:schemeClr val="accent1"/>
                      </a:solidFill>
                    </a:ln>
                  </pic:spPr>
                </pic:pic>
              </a:graphicData>
            </a:graphic>
            <wp14:sizeRelH relativeFrom="margin">
              <wp14:pctWidth>0</wp14:pctWidth>
            </wp14:sizeRelH>
            <wp14:sizeRelV relativeFrom="margin">
              <wp14:pctHeight>0</wp14:pctHeight>
            </wp14:sizeRelV>
          </wp:anchor>
        </w:drawing>
      </w:r>
      <w:r w:rsidR="00B35324" w:rsidRPr="00B35324">
        <w:t xml:space="preserve">Mit der von Bing unterstützten Funktion für intelligentes Nachschlagen können Sie direkt in Word 2016 recherchieren. Wenn Sie ein Wort oder einen Ausdruck markieren, mit der rechten Maustaste darauf klicken und </w:t>
      </w:r>
      <w:r w:rsidR="00B35324" w:rsidRPr="00B35324">
        <w:rPr>
          <w:b/>
          <w:bCs/>
        </w:rPr>
        <w:t>Intelligentes Nachschlagen</w:t>
      </w:r>
      <w:r w:rsidR="00B35324" w:rsidRPr="00B35324">
        <w:t xml:space="preserve"> auswählen, wird der Bereich "Einblicke" mit Definitionen, Wiki-Artikeln und den wichtigsten verwandten Suchen aus dem Internet geöffnet. </w:t>
      </w:r>
    </w:p>
    <w:p w:rsidR="00343C49" w:rsidRDefault="00B35324" w:rsidP="00343C49">
      <w:pPr>
        <w:keepNext/>
      </w:pPr>
      <w:r w:rsidRPr="00B35324">
        <w:rPr>
          <w:noProof/>
          <w:lang w:val="de-AT"/>
        </w:rPr>
        <w:drawing>
          <wp:inline distT="0" distB="0" distL="0" distR="0" wp14:anchorId="2325419C" wp14:editId="6752B857">
            <wp:extent cx="2844633" cy="6120000"/>
            <wp:effectExtent l="19050" t="19050" r="13335" b="14605"/>
            <wp:docPr id="4" name="Grafik 4" descr="Abbildung des Bereichs 'Einblicke' in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bbildung des Bereichs 'Einblicke' in Wor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844633" cy="6120000"/>
                    </a:xfrm>
                    <a:prstGeom prst="rect">
                      <a:avLst/>
                    </a:prstGeom>
                    <a:noFill/>
                    <a:ln>
                      <a:solidFill>
                        <a:schemeClr val="accent1"/>
                      </a:solidFill>
                    </a:ln>
                  </pic:spPr>
                </pic:pic>
              </a:graphicData>
            </a:graphic>
          </wp:inline>
        </w:drawing>
      </w:r>
    </w:p>
    <w:p w:rsidR="00B35324" w:rsidRPr="00B35324" w:rsidRDefault="00343C49" w:rsidP="00343C49">
      <w:pPr>
        <w:pStyle w:val="Beschriftung"/>
      </w:pPr>
      <w:r>
        <w:t xml:space="preserve">Bild </w:t>
      </w:r>
      <w:r>
        <w:fldChar w:fldCharType="begin"/>
      </w:r>
      <w:r>
        <w:instrText xml:space="preserve"> SEQ Bild \* ARABIC </w:instrText>
      </w:r>
      <w:r>
        <w:fldChar w:fldCharType="separate"/>
      </w:r>
      <w:r>
        <w:rPr>
          <w:noProof/>
        </w:rPr>
        <w:t>3</w:t>
      </w:r>
      <w:r>
        <w:fldChar w:fldCharType="end"/>
      </w:r>
      <w:r>
        <w:t xml:space="preserve"> Einblicke</w:t>
      </w:r>
    </w:p>
    <w:p w:rsidR="00B35324" w:rsidRPr="00BC6516" w:rsidRDefault="00B35324" w:rsidP="004F15BF">
      <w:pPr>
        <w:pStyle w:val="berschrift1"/>
      </w:pPr>
      <w:bookmarkStart w:id="16" w:name="_Toc435884717"/>
      <w:r w:rsidRPr="00BC6516">
        <w:t>Freihandformeln</w:t>
      </w:r>
      <w:bookmarkEnd w:id="16"/>
    </w:p>
    <w:p w:rsidR="00B35324" w:rsidRPr="00B35324" w:rsidRDefault="00B35324" w:rsidP="00BC6516">
      <w:r w:rsidRPr="00B35324">
        <w:t xml:space="preserve">Die Einbeziehung mathematischer Formeln ist viel einfacher geworden. Sie können jetzt jederzeit zu </w:t>
      </w:r>
      <w:r w:rsidR="00E305AC" w:rsidRPr="00B35324">
        <w:rPr>
          <w:b/>
          <w:bCs/>
        </w:rPr>
        <w:t>Einfügen</w:t>
      </w:r>
      <w:r w:rsidR="00E305AC" w:rsidRPr="00B35324">
        <w:t xml:space="preserve"> &gt; </w:t>
      </w:r>
      <w:r w:rsidR="00E305AC" w:rsidRPr="001E4E0E">
        <w:rPr>
          <w:b/>
        </w:rPr>
        <w:t>Symbole</w:t>
      </w:r>
      <w:r w:rsidR="00E305AC">
        <w:t xml:space="preserve"> &gt; </w:t>
      </w:r>
      <w:r w:rsidR="00E305AC" w:rsidRPr="00B35324">
        <w:rPr>
          <w:b/>
          <w:bCs/>
        </w:rPr>
        <w:t>Formel</w:t>
      </w:r>
      <w:r w:rsidR="00E305AC" w:rsidRPr="00B35324">
        <w:t xml:space="preserve"> &gt; </w:t>
      </w:r>
      <w:r w:rsidR="00E305AC">
        <w:rPr>
          <w:b/>
          <w:bCs/>
        </w:rPr>
        <w:t>Freihandgleichung</w:t>
      </w:r>
      <w:r w:rsidR="00E305AC" w:rsidRPr="00B35324">
        <w:t xml:space="preserve"> </w:t>
      </w:r>
      <w:r w:rsidRPr="00B35324">
        <w:t xml:space="preserve">wechseln, wenn Sie eine komplexe mathematische Formel in Ihr Dokument einbeziehen möchten. Wenn Sie über ein Gerät mit Touchscreen verfügen, können Sie mit einem Finger oder einem </w:t>
      </w:r>
      <w:proofErr w:type="spellStart"/>
      <w:r w:rsidRPr="00B35324">
        <w:t>Touchstift</w:t>
      </w:r>
      <w:proofErr w:type="spellEnd"/>
      <w:r w:rsidRPr="00B35324">
        <w:t xml:space="preserve"> mathematische Formeln von Hand schreiben, und sie werden dann von Word 2016 in Text konvertiert. (Wenn Sie über kein solches Gerät verfügen, können Sie zum Schreiben auch eine Maus verwenden.) Darüber hinaus können Sie das Geschriebene während Ihrer Arbeit auch löschen, auswählen und korrigieren.</w:t>
      </w:r>
    </w:p>
    <w:p w:rsidR="00B35324" w:rsidRPr="00B35324" w:rsidRDefault="00B35324" w:rsidP="00BC6516">
      <w:r w:rsidRPr="00B35324">
        <w:rPr>
          <w:noProof/>
          <w:lang w:val="de-AT"/>
        </w:rPr>
        <w:drawing>
          <wp:inline distT="0" distB="0" distL="0" distR="0" wp14:anchorId="0F25A8A9" wp14:editId="32C4238D">
            <wp:extent cx="4467225" cy="914400"/>
            <wp:effectExtent l="19050" t="19050" r="28575" b="19050"/>
            <wp:docPr id="3" name="Grafik 3" descr="Auf der Registerkarte 'Einfügen' hervorgehobene Option 'Form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uf der Registerkarte 'Einfügen' hervorgehobene Option 'Formel'"/>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467225" cy="914400"/>
                    </a:xfrm>
                    <a:prstGeom prst="rect">
                      <a:avLst/>
                    </a:prstGeom>
                    <a:noFill/>
                    <a:ln>
                      <a:solidFill>
                        <a:schemeClr val="accent1"/>
                      </a:solidFill>
                    </a:ln>
                  </pic:spPr>
                </pic:pic>
              </a:graphicData>
            </a:graphic>
          </wp:inline>
        </w:drawing>
      </w:r>
    </w:p>
    <w:p w:rsidR="00343C49" w:rsidRDefault="00FC1FAF" w:rsidP="00343C49">
      <w:pPr>
        <w:keepNext/>
      </w:pPr>
      <w:r>
        <w:rPr>
          <w:noProof/>
          <w:lang w:val="de-AT"/>
        </w:rPr>
        <w:drawing>
          <wp:inline distT="0" distB="0" distL="0" distR="0" wp14:anchorId="32BE423C" wp14:editId="47FFB3D0">
            <wp:extent cx="5399405" cy="3621405"/>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399405" cy="3621405"/>
                    </a:xfrm>
                    <a:prstGeom prst="rect">
                      <a:avLst/>
                    </a:prstGeom>
                  </pic:spPr>
                </pic:pic>
              </a:graphicData>
            </a:graphic>
          </wp:inline>
        </w:drawing>
      </w:r>
    </w:p>
    <w:p w:rsidR="00B35324" w:rsidRDefault="00343C49" w:rsidP="00343C49">
      <w:pPr>
        <w:pStyle w:val="Beschriftung"/>
      </w:pPr>
      <w:r>
        <w:t xml:space="preserve">Bild </w:t>
      </w:r>
      <w:r>
        <w:fldChar w:fldCharType="begin"/>
      </w:r>
      <w:r>
        <w:instrText xml:space="preserve"> SEQ Bild \* ARABIC </w:instrText>
      </w:r>
      <w:r>
        <w:fldChar w:fldCharType="separate"/>
      </w:r>
      <w:r>
        <w:rPr>
          <w:noProof/>
        </w:rPr>
        <w:t>4</w:t>
      </w:r>
      <w:r>
        <w:fldChar w:fldCharType="end"/>
      </w:r>
      <w:r>
        <w:t xml:space="preserve"> Freihandgleichung</w:t>
      </w:r>
    </w:p>
    <w:p w:rsidR="00FC1FAF" w:rsidRPr="00B35324" w:rsidRDefault="00FC1FAF" w:rsidP="00BC6516"/>
    <w:p w:rsidR="00B35324" w:rsidRPr="00BC6516" w:rsidRDefault="00B35324" w:rsidP="004F15BF">
      <w:pPr>
        <w:pStyle w:val="berschrift1"/>
      </w:pPr>
      <w:bookmarkStart w:id="17" w:name="_Toc435884718"/>
      <w:r w:rsidRPr="00BC6516">
        <w:t>Verbesserter Versionsverlauf</w:t>
      </w:r>
      <w:bookmarkEnd w:id="17"/>
    </w:p>
    <w:p w:rsidR="00B35324" w:rsidRPr="00B35324" w:rsidRDefault="00B35324" w:rsidP="00BC6516">
      <w:r w:rsidRPr="00B35324">
        <w:t xml:space="preserve">Sie können jetzt zu </w:t>
      </w:r>
      <w:r w:rsidRPr="00B35324">
        <w:rPr>
          <w:b/>
          <w:bCs/>
        </w:rPr>
        <w:t>Datei</w:t>
      </w:r>
      <w:r w:rsidRPr="00B35324">
        <w:t xml:space="preserve"> &gt; </w:t>
      </w:r>
      <w:r w:rsidRPr="00B35324">
        <w:rPr>
          <w:b/>
          <w:bCs/>
        </w:rPr>
        <w:t>Verlauf</w:t>
      </w:r>
      <w:r w:rsidRPr="00B35324">
        <w:t xml:space="preserve"> wechseln, um eine vollständige Liste der an Ihrem Dokument vorgenommenen Änderungen anzuzeigen und auf frühere Versionen zuzugreifen. </w:t>
      </w:r>
    </w:p>
    <w:p w:rsidR="00B35324" w:rsidRPr="00BC6516" w:rsidRDefault="00B35324" w:rsidP="004F15BF">
      <w:pPr>
        <w:pStyle w:val="berschrift1"/>
      </w:pPr>
      <w:bookmarkStart w:id="18" w:name="_Toc435884719"/>
      <w:r w:rsidRPr="00BC6516">
        <w:t>Einfachere Freigabe</w:t>
      </w:r>
      <w:bookmarkEnd w:id="18"/>
      <w:r w:rsidR="00917530">
        <w:fldChar w:fldCharType="begin"/>
      </w:r>
      <w:r w:rsidR="00917530">
        <w:instrText xml:space="preserve"> XE "</w:instrText>
      </w:r>
      <w:r w:rsidR="00917530" w:rsidRPr="00075D32">
        <w:instrText>Freigabe</w:instrText>
      </w:r>
      <w:r w:rsidR="00917530">
        <w:instrText xml:space="preserve">" </w:instrText>
      </w:r>
      <w:r w:rsidR="00917530">
        <w:fldChar w:fldCharType="end"/>
      </w:r>
    </w:p>
    <w:p w:rsidR="00B35324" w:rsidRPr="00B35324" w:rsidRDefault="00B35324" w:rsidP="00BC6516">
      <w:r w:rsidRPr="00B35324">
        <w:t xml:space="preserve">Klicken Sie auf </w:t>
      </w:r>
      <w:r w:rsidRPr="00B35324">
        <w:rPr>
          <w:b/>
          <w:bCs/>
        </w:rPr>
        <w:t>Freigeben</w:t>
      </w:r>
      <w:r w:rsidRPr="00B35324">
        <w:t xml:space="preserve">, um Ihr Dokument für andere Personen auf SharePoint, OneDrive oder OneDrive </w:t>
      </w:r>
      <w:proofErr w:type="spellStart"/>
      <w:r w:rsidRPr="00B35324">
        <w:t>for</w:t>
      </w:r>
      <w:proofErr w:type="spellEnd"/>
      <w:r w:rsidRPr="00B35324">
        <w:t xml:space="preserve"> Business freizugeben, oder senden Sie direkt von Word aus eine PDF oder eine Kopie als E-Mail-Anlage.</w:t>
      </w:r>
    </w:p>
    <w:p w:rsidR="00B35324" w:rsidRPr="00B35324" w:rsidRDefault="00B35324" w:rsidP="00BC6516">
      <w:r w:rsidRPr="00B35324">
        <w:rPr>
          <w:noProof/>
          <w:lang w:val="de-AT"/>
        </w:rPr>
        <w:drawing>
          <wp:inline distT="0" distB="0" distL="0" distR="0" wp14:anchorId="43B335EB" wp14:editId="4D285D99">
            <wp:extent cx="3333750" cy="1257300"/>
            <wp:effectExtent l="19050" t="19050" r="19050" b="19050"/>
            <wp:docPr id="1" name="Grafik 1" descr="Das Freigabesymbol auf der rechten Seite des Menübands ist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as Freigabesymbol auf der rechten Seite des Menübands ist hervorgehobe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33750" cy="1257300"/>
                    </a:xfrm>
                    <a:prstGeom prst="rect">
                      <a:avLst/>
                    </a:prstGeom>
                    <a:noFill/>
                    <a:ln>
                      <a:solidFill>
                        <a:schemeClr val="accent1"/>
                      </a:solidFill>
                    </a:ln>
                  </pic:spPr>
                </pic:pic>
              </a:graphicData>
            </a:graphic>
          </wp:inline>
        </w:drawing>
      </w:r>
    </w:p>
    <w:p w:rsidR="00B35324" w:rsidRPr="00B35324" w:rsidRDefault="00B35324" w:rsidP="00BC6516">
      <w:r w:rsidRPr="00B35324">
        <w:t xml:space="preserve">Einzelheiten hierzu finden Sie unter </w:t>
      </w:r>
      <w:hyperlink r:id="rId27" w:tooltip="Freigeben Ihres Dokuments in Word 2016 für Windows" w:history="1">
        <w:r w:rsidRPr="00B35324">
          <w:t>Freigeben Ihres Dokuments in Word 2016 für Windows</w:t>
        </w:r>
      </w:hyperlink>
      <w:r w:rsidRPr="00B35324">
        <w:t>.</w:t>
      </w:r>
    </w:p>
    <w:p w:rsidR="00B35324" w:rsidRPr="00380622" w:rsidRDefault="00B35324" w:rsidP="004F15BF">
      <w:pPr>
        <w:pStyle w:val="berschrift1"/>
      </w:pPr>
      <w:bookmarkStart w:id="19" w:name="_Toc435884720"/>
      <w:r w:rsidRPr="00380622">
        <w:t>Schnellere Formatierung von Formen</w:t>
      </w:r>
      <w:bookmarkEnd w:id="19"/>
    </w:p>
    <w:p w:rsidR="00B35324" w:rsidRPr="00B35324" w:rsidRDefault="00FC1FAF" w:rsidP="00BC6516">
      <w:r w:rsidRPr="00FC1FAF">
        <w:rPr>
          <w:noProof/>
          <w:lang w:val="de-AT"/>
        </w:rPr>
        <mc:AlternateContent>
          <mc:Choice Requires="wps">
            <w:drawing>
              <wp:anchor distT="0" distB="0" distL="114300" distR="114300" simplePos="0" relativeHeight="251662336" behindDoc="0" locked="0" layoutInCell="1" allowOverlap="1" wp14:anchorId="7CCA586D" wp14:editId="79AF3CCA">
                <wp:simplePos x="0" y="0"/>
                <wp:positionH relativeFrom="column">
                  <wp:posOffset>4541520</wp:posOffset>
                </wp:positionH>
                <wp:positionV relativeFrom="paragraph">
                  <wp:posOffset>687705</wp:posOffset>
                </wp:positionV>
                <wp:extent cx="257175" cy="361950"/>
                <wp:effectExtent l="19050" t="19050" r="28575" b="19050"/>
                <wp:wrapNone/>
                <wp:docPr id="27" name="Rechteck 27"/>
                <wp:cNvGraphicFramePr/>
                <a:graphic xmlns:a="http://schemas.openxmlformats.org/drawingml/2006/main">
                  <a:graphicData uri="http://schemas.microsoft.com/office/word/2010/wordprocessingShape">
                    <wps:wsp>
                      <wps:cNvSpPr/>
                      <wps:spPr>
                        <a:xfrm>
                          <a:off x="0" y="0"/>
                          <a:ext cx="257175" cy="361950"/>
                        </a:xfrm>
                        <a:prstGeom prst="rect">
                          <a:avLst/>
                        </a:prstGeom>
                        <a:noFill/>
                        <a:ln w="28575">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cx1="http://schemas.microsoft.com/office/drawing/2015/9/8/chartex" xmlns:cx="http://schemas.microsoft.com/office/drawing/2014/chartex">
            <w:pict>
              <v:rect w14:anchorId="4ECE28C7" id="Rechteck 27" o:spid="_x0000_s1026" style="position:absolute;margin-left:357.6pt;margin-top:54.15pt;width:20.25pt;height:28.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" filled="f" strokecolor="#f39" strokeweight="2.25pt"/>
            </w:pict>
          </mc:Fallback>
        </mc:AlternateContent>
      </w:r>
      <w:r w:rsidRPr="00FC1FAF">
        <w:rPr>
          <w:noProof/>
          <w:lang w:val="de-AT"/>
        </w:rPr>
        <w:drawing>
          <wp:anchor distT="0" distB="0" distL="114300" distR="114300" simplePos="0" relativeHeight="251661312" behindDoc="0" locked="0" layoutInCell="1" allowOverlap="1" wp14:anchorId="0ED2C7F1" wp14:editId="474D17FB">
            <wp:simplePos x="0" y="0"/>
            <wp:positionH relativeFrom="margin">
              <wp:posOffset>2847975</wp:posOffset>
            </wp:positionH>
            <wp:positionV relativeFrom="paragraph">
              <wp:posOffset>297180</wp:posOffset>
            </wp:positionV>
            <wp:extent cx="2903220" cy="866775"/>
            <wp:effectExtent l="19050" t="19050" r="11430" b="28575"/>
            <wp:wrapSquare wrapText="bothSides"/>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2903220" cy="866775"/>
                    </a:xfrm>
                    <a:prstGeom prst="rect">
                      <a:avLst/>
                    </a:prstGeom>
                    <a:ln w="19050">
                      <a:solidFill>
                        <a:schemeClr val="accent1"/>
                      </a:solidFill>
                    </a:ln>
                  </pic:spPr>
                </pic:pic>
              </a:graphicData>
            </a:graphic>
          </wp:anchor>
        </w:drawing>
      </w:r>
      <w:r w:rsidR="00B35324" w:rsidRPr="00B35324">
        <w:t>Beim Einfügen von Formen aus dem</w:t>
      </w:r>
      <w:r w:rsidR="00B35324" w:rsidRPr="00B35324">
        <w:rPr>
          <w:b/>
          <w:bCs/>
        </w:rPr>
        <w:t> </w:t>
      </w:r>
      <w:r w:rsidR="00B35324" w:rsidRPr="00B35324">
        <w:t>Formenkatalog können Sie aus einer Sammlung von vordefinierten Füllungen und Designfarben auswählen, um schnell das gewünschte Aussehen zu erzielen.</w:t>
      </w:r>
      <w:r w:rsidRPr="00FC1FAF">
        <w:rPr>
          <w:noProof/>
        </w:rPr>
        <w:t xml:space="preserve"> </w:t>
      </w:r>
    </w:p>
    <w:p w:rsidR="00917530" w:rsidRDefault="00FC1FAF" w:rsidP="00380622">
      <w:pPr>
        <w:rPr>
          <w:szCs w:val="24"/>
        </w:rPr>
        <w:sectPr w:rsidR="00917530" w:rsidSect="002C6491">
          <w:type w:val="continuous"/>
          <w:pgSz w:w="11906" w:h="16838" w:code="9"/>
          <w:pgMar w:top="1418" w:right="1985" w:bottom="1134" w:left="1418" w:header="709" w:footer="709" w:gutter="0"/>
          <w:cols w:space="708"/>
          <w:titlePg/>
          <w:docGrid w:linePitch="360"/>
        </w:sectPr>
      </w:pPr>
      <w:r w:rsidRPr="00380622">
        <w:rPr>
          <w:noProof/>
          <w:szCs w:val="24"/>
          <w:lang w:val="de-AT"/>
        </w:rPr>
        <w:drawing>
          <wp:inline distT="0" distB="0" distL="0" distR="0" wp14:anchorId="1BE2B4AA" wp14:editId="6339A217">
            <wp:extent cx="2771721" cy="3467100"/>
            <wp:effectExtent l="19050" t="19050" r="10160" b="1905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2778328" cy="3475365"/>
                    </a:xfrm>
                    <a:prstGeom prst="rect">
                      <a:avLst/>
                    </a:prstGeom>
                    <a:ln w="19050">
                      <a:solidFill>
                        <a:schemeClr val="accent1"/>
                      </a:solidFill>
                    </a:ln>
                  </pic:spPr>
                </pic:pic>
              </a:graphicData>
            </a:graphic>
          </wp:inline>
        </w:drawing>
      </w:r>
    </w:p>
    <w:p w:rsidR="00380622" w:rsidRDefault="00917530" w:rsidP="00917530">
      <w:pPr>
        <w:pStyle w:val="berschrift1"/>
        <w:tabs>
          <w:tab w:val="left" w:pos="7335"/>
        </w:tabs>
      </w:pPr>
      <w:bookmarkStart w:id="20" w:name="_Toc435884721"/>
      <w:r>
        <w:t>Index</w:t>
      </w:r>
      <w:bookmarkEnd w:id="20"/>
      <w:r>
        <w:tab/>
      </w:r>
    </w:p>
    <w:p w:rsidR="00917530" w:rsidRDefault="00917530" w:rsidP="00380622">
      <w:pPr>
        <w:rPr>
          <w:noProof/>
          <w:szCs w:val="24"/>
        </w:rPr>
        <w:sectPr w:rsidR="00917530" w:rsidSect="00917530">
          <w:pgSz w:w="11906" w:h="16838" w:code="9"/>
          <w:pgMar w:top="1418" w:right="1985" w:bottom="1134" w:left="1418" w:header="709" w:footer="709" w:gutter="0"/>
          <w:cols w:space="708"/>
          <w:titlePg/>
          <w:docGrid w:linePitch="360"/>
        </w:sectPr>
      </w:pPr>
      <w:r>
        <w:rPr>
          <w:szCs w:val="24"/>
        </w:rPr>
        <w:fldChar w:fldCharType="begin"/>
      </w:r>
      <w:r>
        <w:rPr>
          <w:szCs w:val="24"/>
        </w:rPr>
        <w:instrText xml:space="preserve"> INDEX \e "</w:instrText>
      </w:r>
      <w:r>
        <w:rPr>
          <w:szCs w:val="24"/>
        </w:rPr>
        <w:tab/>
        <w:instrText xml:space="preserve">" \h "A" \c "2" \z "3079" </w:instrText>
      </w:r>
      <w:r>
        <w:rPr>
          <w:szCs w:val="24"/>
        </w:rPr>
        <w:fldChar w:fldCharType="separate"/>
      </w:r>
    </w:p>
    <w:p w:rsidR="00917530" w:rsidRDefault="00917530">
      <w:pPr>
        <w:pStyle w:val="Indexberschrift"/>
        <w:keepNext/>
        <w:tabs>
          <w:tab w:val="right" w:leader="dot" w:pos="3881"/>
        </w:tabs>
        <w:rPr>
          <w:rFonts w:eastAsiaTheme="minorEastAsia" w:cstheme="minorBidi"/>
          <w:b w:val="0"/>
          <w:bCs w:val="0"/>
          <w:noProof/>
        </w:rPr>
      </w:pPr>
      <w:r>
        <w:rPr>
          <w:noProof/>
        </w:rPr>
        <w:t>E</w:t>
      </w:r>
    </w:p>
    <w:p w:rsidR="00917530" w:rsidRDefault="00917530">
      <w:pPr>
        <w:pStyle w:val="Index1"/>
        <w:tabs>
          <w:tab w:val="right" w:leader="dot" w:pos="3881"/>
        </w:tabs>
        <w:rPr>
          <w:noProof/>
        </w:rPr>
      </w:pPr>
      <w:r>
        <w:rPr>
          <w:noProof/>
        </w:rPr>
        <w:t>Echtzeit</w:t>
      </w:r>
      <w:r>
        <w:rPr>
          <w:noProof/>
        </w:rPr>
        <w:tab/>
        <w:t>1, 3, 4, 6, 7, 8</w:t>
      </w:r>
    </w:p>
    <w:p w:rsidR="00917530" w:rsidRDefault="00917530">
      <w:pPr>
        <w:pStyle w:val="Index1"/>
        <w:tabs>
          <w:tab w:val="right" w:leader="dot" w:pos="3881"/>
        </w:tabs>
        <w:rPr>
          <w:noProof/>
        </w:rPr>
      </w:pPr>
      <w:r>
        <w:rPr>
          <w:noProof/>
        </w:rPr>
        <w:t>Einblicke</w:t>
      </w:r>
      <w:r>
        <w:rPr>
          <w:noProof/>
        </w:rPr>
        <w:tab/>
        <w:t>9</w:t>
      </w:r>
    </w:p>
    <w:p w:rsidR="00917530" w:rsidRDefault="00917530">
      <w:pPr>
        <w:pStyle w:val="Indexberschrift"/>
        <w:keepNext/>
        <w:tabs>
          <w:tab w:val="right" w:leader="dot" w:pos="3881"/>
        </w:tabs>
        <w:rPr>
          <w:rFonts w:eastAsiaTheme="minorEastAsia" w:cstheme="minorBidi"/>
          <w:b w:val="0"/>
          <w:bCs w:val="0"/>
          <w:noProof/>
        </w:rPr>
      </w:pPr>
      <w:r>
        <w:rPr>
          <w:noProof/>
        </w:rPr>
        <w:t>F</w:t>
      </w:r>
    </w:p>
    <w:p w:rsidR="00917530" w:rsidRDefault="00917530">
      <w:pPr>
        <w:pStyle w:val="Index1"/>
        <w:tabs>
          <w:tab w:val="right" w:leader="dot" w:pos="3881"/>
        </w:tabs>
        <w:rPr>
          <w:noProof/>
        </w:rPr>
      </w:pPr>
      <w:r>
        <w:rPr>
          <w:noProof/>
        </w:rPr>
        <w:t>Freigabe</w:t>
      </w:r>
      <w:r>
        <w:rPr>
          <w:noProof/>
        </w:rPr>
        <w:tab/>
        <w:t>11</w:t>
      </w:r>
    </w:p>
    <w:p w:rsidR="00917530" w:rsidRDefault="00917530">
      <w:pPr>
        <w:pStyle w:val="Indexberschrift"/>
        <w:keepNext/>
        <w:tabs>
          <w:tab w:val="right" w:leader="dot" w:pos="3881"/>
        </w:tabs>
        <w:rPr>
          <w:rFonts w:eastAsiaTheme="minorEastAsia" w:cstheme="minorBidi"/>
          <w:b w:val="0"/>
          <w:bCs w:val="0"/>
          <w:noProof/>
        </w:rPr>
      </w:pPr>
      <w:r>
        <w:rPr>
          <w:noProof/>
        </w:rPr>
        <w:t>O</w:t>
      </w:r>
    </w:p>
    <w:p w:rsidR="00917530" w:rsidRDefault="00917530">
      <w:pPr>
        <w:pStyle w:val="Index1"/>
        <w:tabs>
          <w:tab w:val="right" w:leader="dot" w:pos="3881"/>
        </w:tabs>
        <w:rPr>
          <w:noProof/>
        </w:rPr>
      </w:pPr>
      <w:r>
        <w:rPr>
          <w:noProof/>
        </w:rPr>
        <w:t>OneDrive</w:t>
      </w:r>
      <w:r>
        <w:rPr>
          <w:noProof/>
        </w:rPr>
        <w:tab/>
        <w:t>4</w:t>
      </w:r>
    </w:p>
    <w:p w:rsidR="00917530" w:rsidRDefault="00917530">
      <w:pPr>
        <w:pStyle w:val="Indexberschrift"/>
        <w:keepNext/>
        <w:tabs>
          <w:tab w:val="right" w:leader="dot" w:pos="3881"/>
        </w:tabs>
        <w:rPr>
          <w:rFonts w:eastAsiaTheme="minorEastAsia" w:cstheme="minorBidi"/>
          <w:b w:val="0"/>
          <w:bCs w:val="0"/>
          <w:noProof/>
        </w:rPr>
      </w:pPr>
      <w:r>
        <w:rPr>
          <w:noProof/>
        </w:rPr>
        <w:t>Z</w:t>
      </w:r>
    </w:p>
    <w:p w:rsidR="00917530" w:rsidRDefault="00917530">
      <w:pPr>
        <w:pStyle w:val="Index1"/>
        <w:tabs>
          <w:tab w:val="right" w:leader="dot" w:pos="3881"/>
        </w:tabs>
        <w:rPr>
          <w:noProof/>
        </w:rPr>
      </w:pPr>
      <w:r>
        <w:rPr>
          <w:noProof/>
        </w:rPr>
        <w:t>Zusammenarbeit</w:t>
      </w:r>
      <w:r>
        <w:rPr>
          <w:noProof/>
        </w:rPr>
        <w:tab/>
        <w:t>3</w:t>
      </w:r>
    </w:p>
    <w:p w:rsidR="00917530" w:rsidRDefault="00917530" w:rsidP="00380622">
      <w:pPr>
        <w:rPr>
          <w:noProof/>
          <w:szCs w:val="24"/>
        </w:rPr>
        <w:sectPr w:rsidR="00917530" w:rsidSect="00917530">
          <w:type w:val="continuous"/>
          <w:pgSz w:w="11906" w:h="16838" w:code="9"/>
          <w:pgMar w:top="1418" w:right="1985" w:bottom="1134" w:left="1418" w:header="709" w:footer="709" w:gutter="0"/>
          <w:cols w:num="2" w:space="720"/>
          <w:titlePg/>
          <w:docGrid w:linePitch="360"/>
        </w:sectPr>
      </w:pPr>
    </w:p>
    <w:p w:rsidR="00917530" w:rsidRPr="00380622" w:rsidRDefault="00917530" w:rsidP="00380622">
      <w:pPr>
        <w:rPr>
          <w:szCs w:val="24"/>
        </w:rPr>
      </w:pPr>
      <w:r>
        <w:rPr>
          <w:szCs w:val="24"/>
        </w:rPr>
        <w:fldChar w:fldCharType="end"/>
      </w:r>
    </w:p>
    <w:sectPr w:rsidR="00917530" w:rsidRPr="00380622" w:rsidSect="00917530">
      <w:type w:val="continuous"/>
      <w:pgSz w:w="11906" w:h="16838" w:code="9"/>
      <w:pgMar w:top="1418" w:right="1985"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5EC8" w:rsidRDefault="00AB5EC8" w:rsidP="004F15BF">
      <w:pPr>
        <w:spacing w:after="0" w:line="240" w:lineRule="auto"/>
      </w:pPr>
      <w:r>
        <w:separator/>
      </w:r>
    </w:p>
  </w:endnote>
  <w:endnote w:type="continuationSeparator" w:id="0">
    <w:p w:rsidR="00AB5EC8" w:rsidRDefault="00AB5EC8" w:rsidP="004F1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5BF" w:rsidRDefault="004F15BF" w:rsidP="004F15BF">
    <w:pPr>
      <w:pStyle w:val="Fuzeile"/>
      <w:tabs>
        <w:tab w:val="clear" w:pos="9072"/>
        <w:tab w:val="right" w:pos="8503"/>
      </w:tabs>
    </w:pPr>
    <w:r>
      <w:fldChar w:fldCharType="begin"/>
    </w:r>
    <w:r>
      <w:rPr>
        <w:lang w:val="de-AT"/>
      </w:rPr>
      <w:instrText xml:space="preserve"> SAVEDATE  \@ "dd.MM.yyyy"  \* MERGEFORMAT </w:instrText>
    </w:r>
    <w:r>
      <w:fldChar w:fldCharType="separate"/>
    </w:r>
    <w:r w:rsidR="005862F9">
      <w:rPr>
        <w:noProof/>
        <w:lang w:val="de-AT"/>
      </w:rPr>
      <w:t>08.07.2016</w:t>
    </w:r>
    <w:r>
      <w:fldChar w:fldCharType="end"/>
    </w:r>
    <w:r>
      <w:rPr>
        <w:lang w:val="de-AT"/>
      </w:rPr>
      <w:tab/>
    </w:r>
    <w:sdt>
      <w:sdtPr>
        <w:rPr>
          <w:lang w:val="de-AT"/>
        </w:rPr>
        <w:alias w:val="Autor"/>
        <w:tag w:val=""/>
        <w:id w:val="-1571964598"/>
        <w:placeholder>
          <w:docPart w:val="4803F239D13A4813A38969FC9E1EC7CC"/>
        </w:placeholder>
        <w:dataBinding w:prefixMappings="xmlns:ns0='http://purl.org/dc/elements/1.1/' xmlns:ns1='http://schemas.openxmlformats.org/package/2006/metadata/core-properties' " w:xpath="/ns1:coreProperties[1]/ns0:creator[1]" w:storeItemID="{6C3C8BC8-F283-45AE-878A-BAB7291924A1}"/>
        <w:text/>
      </w:sdtPr>
      <w:sdtEndPr/>
      <w:sdtContent>
        <w:r w:rsidR="005862F9">
          <w:rPr>
            <w:lang w:val="de-AT"/>
          </w:rPr>
          <w:t>Team ALGE</w:t>
        </w:r>
      </w:sdtContent>
    </w:sdt>
    <w:r>
      <w:rPr>
        <w:lang w:val="de-AT"/>
      </w:rPr>
      <w:tab/>
    </w:r>
    <w:r>
      <w:rPr>
        <w:lang w:val="de-AT"/>
      </w:rPr>
      <w:fldChar w:fldCharType="begin"/>
    </w:r>
    <w:r>
      <w:rPr>
        <w:lang w:val="de-AT"/>
      </w:rPr>
      <w:instrText xml:space="preserve"> FILESIZE  \# "#.##0"  \* MERGEFORMAT </w:instrText>
    </w:r>
    <w:r>
      <w:rPr>
        <w:lang w:val="de-AT"/>
      </w:rPr>
      <w:fldChar w:fldCharType="separate"/>
    </w:r>
    <w:r>
      <w:rPr>
        <w:noProof/>
        <w:lang w:val="de-AT"/>
      </w:rPr>
      <w:t>664.024</w:t>
    </w:r>
    <w:r>
      <w:rPr>
        <w:lang w:val="de-AT"/>
      </w:rPr>
      <w:fldChar w:fldCharType="end"/>
    </w:r>
    <w:r>
      <w:rPr>
        <w:lang w:val="de-AT"/>
      </w:rPr>
      <w:t xml:space="preserve"> Bytes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5BF" w:rsidRDefault="004F15BF" w:rsidP="004F15BF">
    <w:pPr>
      <w:pStyle w:val="Fuzeile"/>
      <w:tabs>
        <w:tab w:val="clear" w:pos="9072"/>
        <w:tab w:val="right" w:pos="8503"/>
      </w:tabs>
    </w:pPr>
    <w:r>
      <w:rPr>
        <w:lang w:val="de-AT"/>
      </w:rPr>
      <w:fldChar w:fldCharType="begin"/>
    </w:r>
    <w:r>
      <w:rPr>
        <w:lang w:val="de-AT"/>
      </w:rPr>
      <w:instrText xml:space="preserve"> FILESIZE  \# "#.##0"  \* MERGEFORMAT </w:instrText>
    </w:r>
    <w:r>
      <w:rPr>
        <w:lang w:val="de-AT"/>
      </w:rPr>
      <w:fldChar w:fldCharType="separate"/>
    </w:r>
    <w:r>
      <w:rPr>
        <w:noProof/>
        <w:lang w:val="de-AT"/>
      </w:rPr>
      <w:t>664.024</w:t>
    </w:r>
    <w:r>
      <w:rPr>
        <w:lang w:val="de-AT"/>
      </w:rPr>
      <w:fldChar w:fldCharType="end"/>
    </w:r>
    <w:r>
      <w:rPr>
        <w:lang w:val="de-AT"/>
      </w:rPr>
      <w:t xml:space="preserve"> Bytes</w:t>
    </w:r>
    <w:r>
      <w:rPr>
        <w:lang w:val="de-AT"/>
      </w:rPr>
      <w:tab/>
    </w:r>
    <w:sdt>
      <w:sdtPr>
        <w:rPr>
          <w:lang w:val="de-AT"/>
        </w:rPr>
        <w:alias w:val="Autor"/>
        <w:tag w:val=""/>
        <w:id w:val="1189260270"/>
        <w:placeholder>
          <w:docPart w:val="9CAAF43E0FFD4CDB993BFEBD88B2E592"/>
        </w:placeholder>
        <w:dataBinding w:prefixMappings="xmlns:ns0='http://purl.org/dc/elements/1.1/' xmlns:ns1='http://schemas.openxmlformats.org/package/2006/metadata/core-properties' " w:xpath="/ns1:coreProperties[1]/ns0:creator[1]" w:storeItemID="{6C3C8BC8-F283-45AE-878A-BAB7291924A1}"/>
        <w:text/>
      </w:sdtPr>
      <w:sdtEndPr/>
      <w:sdtContent>
        <w:r w:rsidR="005862F9">
          <w:rPr>
            <w:lang w:val="de-AT"/>
          </w:rPr>
          <w:t>Team ALGE</w:t>
        </w:r>
      </w:sdtContent>
    </w:sdt>
    <w:r>
      <w:rPr>
        <w:lang w:val="de-AT"/>
      </w:rPr>
      <w:tab/>
    </w:r>
    <w:r>
      <w:fldChar w:fldCharType="begin"/>
    </w:r>
    <w:r>
      <w:rPr>
        <w:lang w:val="de-AT"/>
      </w:rPr>
      <w:instrText xml:space="preserve"> SAVEDATE  \@ "dd.MM.yyyy"  \* MERGEFORMAT </w:instrText>
    </w:r>
    <w:r>
      <w:fldChar w:fldCharType="separate"/>
    </w:r>
    <w:r w:rsidR="005862F9">
      <w:rPr>
        <w:noProof/>
        <w:lang w:val="de-AT"/>
      </w:rPr>
      <w:t>08.07.2016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5BF" w:rsidRDefault="004F15B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5EC8" w:rsidRDefault="00AB5EC8" w:rsidP="004F15BF">
      <w:pPr>
        <w:spacing w:after="0" w:line="240" w:lineRule="auto"/>
      </w:pPr>
      <w:r>
        <w:separator/>
      </w:r>
    </w:p>
  </w:footnote>
  <w:footnote w:type="continuationSeparator" w:id="0">
    <w:p w:rsidR="00AB5EC8" w:rsidRDefault="00AB5EC8" w:rsidP="004F15BF">
      <w:pPr>
        <w:spacing w:after="0" w:line="240" w:lineRule="auto"/>
      </w:pPr>
      <w:r>
        <w:continuationSeparator/>
      </w:r>
    </w:p>
  </w:footnote>
  <w:footnote w:id="1">
    <w:p w:rsidR="002C6491" w:rsidRPr="002C6491" w:rsidRDefault="002C6491">
      <w:pPr>
        <w:pStyle w:val="Funotentext"/>
        <w:rPr>
          <w:lang w:val="de-AT"/>
        </w:rPr>
      </w:pPr>
      <w:r>
        <w:rPr>
          <w:rStyle w:val="Funotenzeichen"/>
        </w:rPr>
        <w:footnoteRef/>
      </w:r>
      <w:r>
        <w:t xml:space="preserve"> </w:t>
      </w:r>
      <w:r>
        <w:rPr>
          <w:lang w:val="de-AT"/>
        </w:rPr>
        <w:t xml:space="preserve">Siehe dazu Informationen auf Seite </w:t>
      </w:r>
      <w:r>
        <w:rPr>
          <w:lang w:val="de-AT"/>
        </w:rPr>
        <w:fldChar w:fldCharType="begin"/>
      </w:r>
      <w:r>
        <w:rPr>
          <w:lang w:val="de-AT"/>
        </w:rPr>
        <w:instrText xml:space="preserve"> PAGEREF _Ref435884233 \h </w:instrText>
      </w:r>
      <w:r>
        <w:rPr>
          <w:lang w:val="de-AT"/>
        </w:rPr>
      </w:r>
      <w:r>
        <w:rPr>
          <w:lang w:val="de-AT"/>
        </w:rPr>
        <w:fldChar w:fldCharType="separate"/>
      </w:r>
      <w:r>
        <w:rPr>
          <w:noProof/>
          <w:lang w:val="de-AT"/>
        </w:rPr>
        <w:t>9</w:t>
      </w:r>
      <w:r>
        <w:rPr>
          <w:lang w:val="de-AT"/>
        </w:rPr>
        <w:fldChar w:fldCharType="end"/>
      </w:r>
      <w:r>
        <w:rPr>
          <w:lang w:val="de-AT"/>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5BF" w:rsidRDefault="005862F9" w:rsidP="004F15BF">
    <w:pPr>
      <w:pStyle w:val="Kopfzeile"/>
      <w:shd w:val="clear" w:color="auto" w:fill="DEEAF6" w:themeFill="accent1" w:themeFillTint="33"/>
      <w:tabs>
        <w:tab w:val="clear" w:pos="9072"/>
        <w:tab w:val="right" w:pos="8503"/>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284204" o:spid="_x0000_s2050" type="#_x0000_t136" style="position:absolute;margin-left:0;margin-top:0;width:399.6pt;height:199.8pt;rotation:315;z-index:-251655168;mso-position-horizontal:center;mso-position-horizontal-relative:margin;mso-position-vertical:center;mso-position-vertical-relative:margin" o:allowincell="f" fillcolor="silver" stroked="f">
          <v:fill opacity=".5"/>
          <v:textpath style="font-family:&quot;Times New Roman&quot;;font-size:1pt" string="2016"/>
          <w10:wrap anchorx="margin" anchory="margin"/>
        </v:shape>
      </w:pict>
    </w:r>
    <w:r w:rsidR="004F15BF">
      <w:fldChar w:fldCharType="begin"/>
    </w:r>
    <w:r w:rsidR="004F15BF">
      <w:instrText xml:space="preserve"> PAGE   \* MERGEFORMAT </w:instrText>
    </w:r>
    <w:r w:rsidR="004F15BF">
      <w:fldChar w:fldCharType="separate"/>
    </w:r>
    <w:r>
      <w:rPr>
        <w:noProof/>
      </w:rPr>
      <w:t>12</w:t>
    </w:r>
    <w:r w:rsidR="004F15BF">
      <w:fldChar w:fldCharType="end"/>
    </w:r>
    <w:r w:rsidR="004F15BF">
      <w:t xml:space="preserve"> von </w:t>
    </w:r>
    <w:fldSimple w:instr=" NUMPAGES   \* MERGEFORMAT ">
      <w:r>
        <w:rPr>
          <w:noProof/>
        </w:rPr>
        <w:t>13</w:t>
      </w:r>
    </w:fldSimple>
    <w:r w:rsidR="004F15BF">
      <w:tab/>
    </w:r>
    <w:fldSimple w:instr=" FILENAME \* MERGEFORMAT ">
      <w:r w:rsidR="004F15BF">
        <w:rPr>
          <w:noProof/>
        </w:rPr>
        <w:t>A3-Übung 6 Lösung.docx</w:t>
      </w:r>
    </w:fldSimple>
    <w:r w:rsidR="004F15BF">
      <w:tab/>
      <w:t>21.11.2015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5BF" w:rsidRDefault="005862F9" w:rsidP="004F15BF">
    <w:pPr>
      <w:pStyle w:val="Kopfzeile"/>
      <w:shd w:val="clear" w:color="auto" w:fill="DEEAF6" w:themeFill="accent1" w:themeFillTint="33"/>
      <w:tabs>
        <w:tab w:val="clear" w:pos="9072"/>
        <w:tab w:val="right" w:pos="8503"/>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284205" o:spid="_x0000_s2051" type="#_x0000_t136" style="position:absolute;margin-left:0;margin-top:0;width:399.6pt;height:199.8pt;rotation:315;z-index:-251653120;mso-position-horizontal:center;mso-position-horizontal-relative:margin;mso-position-vertical:center;mso-position-vertical-relative:margin" o:allowincell="f" fillcolor="silver" stroked="f">
          <v:fill opacity=".5"/>
          <v:textpath style="font-family:&quot;Times New Roman&quot;;font-size:1pt" string="2016"/>
          <w10:wrap anchorx="margin" anchory="margin"/>
        </v:shape>
      </w:pict>
    </w:r>
    <w:r w:rsidR="004F15BF">
      <w:t>21.11.2015</w:t>
    </w:r>
    <w:r w:rsidR="004F15BF">
      <w:tab/>
    </w:r>
    <w:r>
      <w:fldChar w:fldCharType="begin"/>
    </w:r>
    <w:r>
      <w:instrText xml:space="preserve"> FILENAME \* MERGEFORMAT </w:instrText>
    </w:r>
    <w:r>
      <w:fldChar w:fldCharType="separate"/>
    </w:r>
    <w:r w:rsidR="004F15BF">
      <w:rPr>
        <w:noProof/>
      </w:rPr>
      <w:t>A3-Übung 6 Lösung.docx</w:t>
    </w:r>
    <w:r>
      <w:rPr>
        <w:noProof/>
      </w:rPr>
      <w:fldChar w:fldCharType="end"/>
    </w:r>
    <w:r w:rsidR="004F15BF">
      <w:tab/>
    </w:r>
    <w:r w:rsidR="004F15BF">
      <w:fldChar w:fldCharType="begin"/>
    </w:r>
    <w:r w:rsidR="004F15BF">
      <w:instrText xml:space="preserve"> PAGE   \* MERGEFORMAT </w:instrText>
    </w:r>
    <w:r w:rsidR="004F15BF">
      <w:fldChar w:fldCharType="separate"/>
    </w:r>
    <w:r>
      <w:rPr>
        <w:noProof/>
      </w:rPr>
      <w:t>11</w:t>
    </w:r>
    <w:r w:rsidR="004F15BF">
      <w:fldChar w:fldCharType="end"/>
    </w:r>
    <w:r w:rsidR="004F15BF">
      <w:t xml:space="preserve"> von </w:t>
    </w:r>
    <w:r>
      <w:fldChar w:fldCharType="begin"/>
    </w:r>
    <w:r>
      <w:instrText xml:space="preserve"> NUMPAGES   \* MERGEFORMAT </w:instrText>
    </w:r>
    <w:r>
      <w:fldChar w:fldCharType="separate"/>
    </w:r>
    <w:r>
      <w:rPr>
        <w:noProof/>
      </w:rPr>
      <w:t>13</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5BF" w:rsidRDefault="005862F9">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284203" o:spid="_x0000_s2049" type="#_x0000_t136" style="position:absolute;margin-left:0;margin-top:0;width:399.6pt;height:199.8pt;rotation:315;z-index:-251657216;mso-position-horizontal:center;mso-position-horizontal-relative:margin;mso-position-vertical:center;mso-position-vertical-relative:margin" o:allowincell="f" fillcolor="silver" stroked="f">
          <v:fill opacity=".5"/>
          <v:textpath style="font-family:&quot;Times New Roman&quot;;font-size:1pt" string="2016"/>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pt;height:3pt" o:bullet="t">
        <v:imagedata r:id="rId1" o:title="ZA010079369"/>
      </v:shape>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numPicBullet w:numPicBulletId="5">
    <w:pict>
      <v:shape id="_x0000_i1031" type="#_x0000_t75" style="width:3in;height:3in" o:bullet="t"/>
    </w:pict>
  </w:numPicBullet>
  <w:numPicBullet w:numPicBulletId="6">
    <w:pict>
      <v:shape id="_x0000_i1032" type="#_x0000_t75" style="width:3in;height:3in" o:bullet="t"/>
    </w:pict>
  </w:numPicBullet>
  <w:numPicBullet w:numPicBulletId="7">
    <w:pict>
      <v:shape id="_x0000_i1033" type="#_x0000_t75" style="width:3in;height:3in" o:bullet="t"/>
    </w:pict>
  </w:numPicBullet>
  <w:abstractNum w:abstractNumId="0" w15:restartNumberingAfterBreak="0">
    <w:nsid w:val="001E2B90"/>
    <w:multiLevelType w:val="multilevel"/>
    <w:tmpl w:val="CAA24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2545BA"/>
    <w:multiLevelType w:val="multilevel"/>
    <w:tmpl w:val="4A12F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7"/>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77180A"/>
    <w:multiLevelType w:val="multilevel"/>
    <w:tmpl w:val="FF5E7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045584"/>
    <w:multiLevelType w:val="multilevel"/>
    <w:tmpl w:val="EE606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B7E38C2"/>
    <w:multiLevelType w:val="multilevel"/>
    <w:tmpl w:val="6A48E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62A2EEE"/>
    <w:multiLevelType w:val="hybridMultilevel"/>
    <w:tmpl w:val="381AAD6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684F5957"/>
    <w:multiLevelType w:val="multilevel"/>
    <w:tmpl w:val="4812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BE91DDF"/>
    <w:multiLevelType w:val="hybridMultilevel"/>
    <w:tmpl w:val="F9D8840E"/>
    <w:lvl w:ilvl="0" w:tplc="0C070001">
      <w:start w:val="1"/>
      <w:numFmt w:val="bullet"/>
      <w:lvlText w:val=""/>
      <w:lvlJc w:val="left"/>
      <w:pPr>
        <w:ind w:left="1068" w:hanging="360"/>
      </w:pPr>
      <w:rPr>
        <w:rFonts w:ascii="Symbol" w:hAnsi="Symbol" w:hint="default"/>
      </w:rPr>
    </w:lvl>
    <w:lvl w:ilvl="1" w:tplc="0C070003" w:tentative="1">
      <w:start w:val="1"/>
      <w:numFmt w:val="bullet"/>
      <w:lvlText w:val="o"/>
      <w:lvlJc w:val="left"/>
      <w:pPr>
        <w:ind w:left="1788" w:hanging="360"/>
      </w:pPr>
      <w:rPr>
        <w:rFonts w:ascii="Courier New" w:hAnsi="Courier New" w:cs="Courier New" w:hint="default"/>
      </w:rPr>
    </w:lvl>
    <w:lvl w:ilvl="2" w:tplc="0C070005" w:tentative="1">
      <w:start w:val="1"/>
      <w:numFmt w:val="bullet"/>
      <w:lvlText w:val=""/>
      <w:lvlJc w:val="left"/>
      <w:pPr>
        <w:ind w:left="2508" w:hanging="360"/>
      </w:pPr>
      <w:rPr>
        <w:rFonts w:ascii="Wingdings" w:hAnsi="Wingdings" w:hint="default"/>
      </w:rPr>
    </w:lvl>
    <w:lvl w:ilvl="3" w:tplc="0C070001" w:tentative="1">
      <w:start w:val="1"/>
      <w:numFmt w:val="bullet"/>
      <w:lvlText w:val=""/>
      <w:lvlJc w:val="left"/>
      <w:pPr>
        <w:ind w:left="3228" w:hanging="360"/>
      </w:pPr>
      <w:rPr>
        <w:rFonts w:ascii="Symbol" w:hAnsi="Symbol" w:hint="default"/>
      </w:rPr>
    </w:lvl>
    <w:lvl w:ilvl="4" w:tplc="0C070003" w:tentative="1">
      <w:start w:val="1"/>
      <w:numFmt w:val="bullet"/>
      <w:lvlText w:val="o"/>
      <w:lvlJc w:val="left"/>
      <w:pPr>
        <w:ind w:left="3948" w:hanging="360"/>
      </w:pPr>
      <w:rPr>
        <w:rFonts w:ascii="Courier New" w:hAnsi="Courier New" w:cs="Courier New" w:hint="default"/>
      </w:rPr>
    </w:lvl>
    <w:lvl w:ilvl="5" w:tplc="0C070005" w:tentative="1">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abstractNum w:abstractNumId="8" w15:restartNumberingAfterBreak="0">
    <w:nsid w:val="6D121311"/>
    <w:multiLevelType w:val="multilevel"/>
    <w:tmpl w:val="6BB2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2"/>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E0C5935"/>
    <w:multiLevelType w:val="multilevel"/>
    <w:tmpl w:val="21F2B8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4"/>
  </w:num>
  <w:num w:numId="4">
    <w:abstractNumId w:val="8"/>
  </w:num>
  <w:num w:numId="5">
    <w:abstractNumId w:val="9"/>
  </w:num>
  <w:num w:numId="6">
    <w:abstractNumId w:val="3"/>
  </w:num>
  <w:num w:numId="7">
    <w:abstractNumId w:val="6"/>
  </w:num>
  <w:num w:numId="8">
    <w:abstractNumId w:val="1"/>
  </w:num>
  <w:num w:numId="9">
    <w:abstractNumId w:val="5"/>
  </w:num>
  <w:num w:numId="10">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GE">
    <w15:presenceInfo w15:providerId="None" w15:userId="ALG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evenAndOddHeaders/>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79E"/>
    <w:rsid w:val="0010308B"/>
    <w:rsid w:val="002C6491"/>
    <w:rsid w:val="00343C49"/>
    <w:rsid w:val="00366946"/>
    <w:rsid w:val="00372B90"/>
    <w:rsid w:val="00380622"/>
    <w:rsid w:val="003B78E2"/>
    <w:rsid w:val="003C05C1"/>
    <w:rsid w:val="00447BEE"/>
    <w:rsid w:val="00452325"/>
    <w:rsid w:val="0049481C"/>
    <w:rsid w:val="004F15BF"/>
    <w:rsid w:val="005563E0"/>
    <w:rsid w:val="005862F9"/>
    <w:rsid w:val="007349B4"/>
    <w:rsid w:val="007F0B42"/>
    <w:rsid w:val="008767A3"/>
    <w:rsid w:val="008B4AAA"/>
    <w:rsid w:val="00917530"/>
    <w:rsid w:val="009A5196"/>
    <w:rsid w:val="009B4C34"/>
    <w:rsid w:val="00A2106B"/>
    <w:rsid w:val="00A63256"/>
    <w:rsid w:val="00AB5EC8"/>
    <w:rsid w:val="00B1114F"/>
    <w:rsid w:val="00B35324"/>
    <w:rsid w:val="00BC6516"/>
    <w:rsid w:val="00C8024D"/>
    <w:rsid w:val="00CC4D6D"/>
    <w:rsid w:val="00D1479E"/>
    <w:rsid w:val="00D619D2"/>
    <w:rsid w:val="00DB51E4"/>
    <w:rsid w:val="00E305AC"/>
    <w:rsid w:val="00FC1FA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20373A97-C62A-45C6-BDB9-7BBA70847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C6516"/>
    <w:pPr>
      <w:spacing w:after="200" w:line="276" w:lineRule="auto"/>
    </w:pPr>
    <w:rPr>
      <w:rFonts w:ascii="Segoe UI Light" w:eastAsia="Times New Roman" w:hAnsi="Segoe UI Light" w:cs="Segoe UI Light"/>
      <w:color w:val="363636"/>
      <w:sz w:val="24"/>
      <w:szCs w:val="34"/>
      <w:lang w:val="de-DE" w:eastAsia="de-AT"/>
    </w:rPr>
  </w:style>
  <w:style w:type="paragraph" w:styleId="berschrift1">
    <w:name w:val="heading 1"/>
    <w:basedOn w:val="Standard"/>
    <w:next w:val="Standard"/>
    <w:link w:val="berschrift1Zchn"/>
    <w:uiPriority w:val="9"/>
    <w:qFormat/>
    <w:rsid w:val="009A5196"/>
    <w:pPr>
      <w:keepNext/>
      <w:keepLines/>
      <w:spacing w:before="240" w:after="0"/>
      <w:outlineLvl w:val="0"/>
    </w:pPr>
    <w:rPr>
      <w:rFonts w:asciiTheme="majorHAnsi" w:hAnsiTheme="majorHAnsi" w:cstheme="majorBidi"/>
      <w:b/>
      <w:smallCaps/>
      <w:color w:val="FF0000"/>
      <w:sz w:val="40"/>
      <w:szCs w:val="32"/>
    </w:rPr>
  </w:style>
  <w:style w:type="paragraph" w:styleId="berschrift2">
    <w:name w:val="heading 2"/>
    <w:basedOn w:val="Standard"/>
    <w:link w:val="berschrift2Zchn"/>
    <w:uiPriority w:val="9"/>
    <w:qFormat/>
    <w:rsid w:val="00A2106B"/>
    <w:pPr>
      <w:spacing w:before="100" w:beforeAutospacing="1" w:after="0" w:line="240" w:lineRule="auto"/>
      <w:outlineLvl w:val="1"/>
    </w:pPr>
    <w:rPr>
      <w:rFonts w:ascii="Times New Roman" w:hAnsi="Times New Roman" w:cs="Times New Roman"/>
      <w:color w:val="1F4E79" w:themeColor="accent1" w:themeShade="80"/>
      <w:sz w:val="32"/>
      <w:szCs w:val="67"/>
    </w:rPr>
  </w:style>
  <w:style w:type="paragraph" w:styleId="berschrift3">
    <w:name w:val="heading 3"/>
    <w:basedOn w:val="Standard"/>
    <w:next w:val="Standard"/>
    <w:link w:val="berschrift3Zchn"/>
    <w:uiPriority w:val="9"/>
    <w:unhideWhenUsed/>
    <w:qFormat/>
    <w:rsid w:val="00D619D2"/>
    <w:pPr>
      <w:keepNext/>
      <w:spacing w:before="100" w:beforeAutospacing="1" w:after="0" w:line="240" w:lineRule="auto"/>
      <w:outlineLvl w:val="2"/>
    </w:pPr>
    <w:rPr>
      <w:rFonts w:ascii="Times New Roman" w:hAnsi="Times New Roman" w:cs="Times New Roman"/>
      <w:color w:val="C00000"/>
      <w:sz w:val="28"/>
      <w:szCs w:val="6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A5196"/>
    <w:rPr>
      <w:rFonts w:asciiTheme="majorHAnsi" w:eastAsia="Times New Roman" w:hAnsiTheme="majorHAnsi" w:cstheme="majorBidi"/>
      <w:b/>
      <w:smallCaps/>
      <w:color w:val="FF0000"/>
      <w:sz w:val="40"/>
      <w:szCs w:val="32"/>
      <w:lang w:eastAsia="de-AT"/>
    </w:rPr>
  </w:style>
  <w:style w:type="character" w:customStyle="1" w:styleId="berschrift2Zchn">
    <w:name w:val="Überschrift 2 Zchn"/>
    <w:basedOn w:val="Absatz-Standardschriftart"/>
    <w:link w:val="berschrift2"/>
    <w:uiPriority w:val="9"/>
    <w:rsid w:val="00A2106B"/>
    <w:rPr>
      <w:rFonts w:ascii="Times New Roman" w:eastAsia="Times New Roman" w:hAnsi="Times New Roman" w:cs="Times New Roman"/>
      <w:color w:val="1F4E79" w:themeColor="accent1" w:themeShade="80"/>
      <w:sz w:val="32"/>
      <w:szCs w:val="67"/>
      <w:lang w:eastAsia="de-AT"/>
    </w:rPr>
  </w:style>
  <w:style w:type="character" w:styleId="Hyperlink">
    <w:name w:val="Hyperlink"/>
    <w:basedOn w:val="Absatz-Standardschriftart"/>
    <w:uiPriority w:val="99"/>
    <w:unhideWhenUsed/>
    <w:rsid w:val="00B35324"/>
    <w:rPr>
      <w:strike w:val="0"/>
      <w:dstrike w:val="0"/>
      <w:color w:val="363636"/>
      <w:u w:val="none"/>
      <w:effect w:val="none"/>
    </w:rPr>
  </w:style>
  <w:style w:type="paragraph" w:styleId="StandardWeb">
    <w:name w:val="Normal (Web)"/>
    <w:basedOn w:val="Standard"/>
    <w:uiPriority w:val="99"/>
    <w:unhideWhenUsed/>
    <w:rsid w:val="00B35324"/>
    <w:pPr>
      <w:spacing w:before="100" w:beforeAutospacing="1" w:after="100" w:afterAutospacing="1" w:line="240" w:lineRule="auto"/>
    </w:pPr>
    <w:rPr>
      <w:rFonts w:ascii="Times New Roman" w:hAnsi="Times New Roman" w:cs="Times New Roman"/>
      <w:sz w:val="34"/>
    </w:rPr>
  </w:style>
  <w:style w:type="character" w:customStyle="1" w:styleId="berschrift3Zchn">
    <w:name w:val="Überschrift 3 Zchn"/>
    <w:basedOn w:val="Absatz-Standardschriftart"/>
    <w:link w:val="berschrift3"/>
    <w:uiPriority w:val="9"/>
    <w:rsid w:val="00D619D2"/>
    <w:rPr>
      <w:rFonts w:ascii="Times New Roman" w:eastAsia="Times New Roman" w:hAnsi="Times New Roman" w:cs="Times New Roman"/>
      <w:color w:val="C00000"/>
      <w:sz w:val="28"/>
      <w:szCs w:val="67"/>
      <w:lang w:val="de-DE" w:eastAsia="de-AT"/>
    </w:rPr>
  </w:style>
  <w:style w:type="paragraph" w:styleId="Listenabsatz">
    <w:name w:val="List Paragraph"/>
    <w:basedOn w:val="Standard"/>
    <w:uiPriority w:val="34"/>
    <w:qFormat/>
    <w:rsid w:val="00BC6516"/>
    <w:pPr>
      <w:ind w:left="720"/>
      <w:contextualSpacing/>
    </w:pPr>
  </w:style>
  <w:style w:type="paragraph" w:styleId="Kopfzeile">
    <w:name w:val="header"/>
    <w:basedOn w:val="Standard"/>
    <w:link w:val="KopfzeileZchn"/>
    <w:uiPriority w:val="99"/>
    <w:unhideWhenUsed/>
    <w:rsid w:val="004F15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F15BF"/>
    <w:rPr>
      <w:rFonts w:ascii="Segoe UI Light" w:eastAsia="Times New Roman" w:hAnsi="Segoe UI Light" w:cs="Segoe UI Light"/>
      <w:color w:val="363636"/>
      <w:sz w:val="24"/>
      <w:szCs w:val="34"/>
      <w:lang w:val="de-DE" w:eastAsia="de-AT"/>
    </w:rPr>
  </w:style>
  <w:style w:type="paragraph" w:styleId="Fuzeile">
    <w:name w:val="footer"/>
    <w:basedOn w:val="Standard"/>
    <w:link w:val="FuzeileZchn"/>
    <w:uiPriority w:val="99"/>
    <w:unhideWhenUsed/>
    <w:rsid w:val="004F15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F15BF"/>
    <w:rPr>
      <w:rFonts w:ascii="Segoe UI Light" w:eastAsia="Times New Roman" w:hAnsi="Segoe UI Light" w:cs="Segoe UI Light"/>
      <w:color w:val="363636"/>
      <w:sz w:val="24"/>
      <w:szCs w:val="34"/>
      <w:lang w:val="de-DE" w:eastAsia="de-AT"/>
    </w:rPr>
  </w:style>
  <w:style w:type="character" w:styleId="Platzhaltertext">
    <w:name w:val="Placeholder Text"/>
    <w:basedOn w:val="Absatz-Standardschriftart"/>
    <w:uiPriority w:val="99"/>
    <w:semiHidden/>
    <w:rsid w:val="004F15BF"/>
    <w:rPr>
      <w:color w:val="808080"/>
    </w:rPr>
  </w:style>
  <w:style w:type="paragraph" w:customStyle="1" w:styleId="Kapitel">
    <w:name w:val="Kapitel"/>
    <w:basedOn w:val="Standard"/>
    <w:next w:val="Standard"/>
    <w:qFormat/>
    <w:rsid w:val="004F15BF"/>
    <w:pPr>
      <w:keepNext/>
      <w:spacing w:before="360"/>
      <w:jc w:val="center"/>
    </w:pPr>
    <w:rPr>
      <w:rFonts w:ascii="Times New Roman" w:hAnsi="Times New Roman"/>
      <w:b/>
      <w:color w:val="FF0000"/>
      <w:sz w:val="56"/>
      <w14:shadow w14:blurRad="50800" w14:dist="38100" w14:dir="2700000" w14:sx="100000" w14:sy="100000" w14:kx="0" w14:ky="0" w14:algn="tl">
        <w14:srgbClr w14:val="000000">
          <w14:alpha w14:val="60000"/>
        </w14:srgbClr>
      </w14:shadow>
    </w:rPr>
  </w:style>
  <w:style w:type="paragraph" w:styleId="Funotentext">
    <w:name w:val="footnote text"/>
    <w:basedOn w:val="Standard"/>
    <w:link w:val="FunotentextZchn"/>
    <w:uiPriority w:val="99"/>
    <w:semiHidden/>
    <w:unhideWhenUsed/>
    <w:rsid w:val="002C649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C6491"/>
    <w:rPr>
      <w:rFonts w:ascii="Segoe UI Light" w:eastAsia="Times New Roman" w:hAnsi="Segoe UI Light" w:cs="Segoe UI Light"/>
      <w:color w:val="363636"/>
      <w:sz w:val="20"/>
      <w:szCs w:val="20"/>
      <w:lang w:val="de-DE" w:eastAsia="de-AT"/>
    </w:rPr>
  </w:style>
  <w:style w:type="character" w:styleId="Funotenzeichen">
    <w:name w:val="footnote reference"/>
    <w:basedOn w:val="Absatz-Standardschriftart"/>
    <w:uiPriority w:val="99"/>
    <w:semiHidden/>
    <w:unhideWhenUsed/>
    <w:rsid w:val="002C6491"/>
    <w:rPr>
      <w:vertAlign w:val="superscript"/>
    </w:rPr>
  </w:style>
  <w:style w:type="character" w:styleId="Buchtitel">
    <w:name w:val="Book Title"/>
    <w:basedOn w:val="Absatz-Standardschriftart"/>
    <w:uiPriority w:val="33"/>
    <w:qFormat/>
    <w:rsid w:val="00917530"/>
    <w:rPr>
      <w:bCs/>
      <w:i/>
      <w:iCs/>
      <w:color w:val="0070C0"/>
      <w:spacing w:val="5"/>
      <w:sz w:val="18"/>
      <w:szCs w:val="18"/>
    </w:rPr>
  </w:style>
  <w:style w:type="paragraph" w:styleId="Verzeichnis1">
    <w:name w:val="toc 1"/>
    <w:basedOn w:val="Standard"/>
    <w:next w:val="Standard"/>
    <w:autoRedefine/>
    <w:uiPriority w:val="39"/>
    <w:unhideWhenUsed/>
    <w:rsid w:val="00917530"/>
    <w:pPr>
      <w:spacing w:before="360" w:after="360"/>
    </w:pPr>
    <w:rPr>
      <w:rFonts w:asciiTheme="minorHAnsi" w:hAnsiTheme="minorHAnsi"/>
      <w:b/>
      <w:bCs/>
      <w:caps/>
      <w:sz w:val="22"/>
      <w:szCs w:val="22"/>
      <w:u w:val="single"/>
    </w:rPr>
  </w:style>
  <w:style w:type="paragraph" w:styleId="Verzeichnis2">
    <w:name w:val="toc 2"/>
    <w:basedOn w:val="Standard"/>
    <w:next w:val="Standard"/>
    <w:autoRedefine/>
    <w:uiPriority w:val="39"/>
    <w:unhideWhenUsed/>
    <w:rsid w:val="00917530"/>
    <w:pPr>
      <w:spacing w:after="0"/>
    </w:pPr>
    <w:rPr>
      <w:rFonts w:asciiTheme="minorHAnsi" w:hAnsiTheme="minorHAnsi"/>
      <w:b/>
      <w:bCs/>
      <w:smallCaps/>
      <w:sz w:val="22"/>
      <w:szCs w:val="22"/>
    </w:rPr>
  </w:style>
  <w:style w:type="paragraph" w:styleId="Verzeichnis3">
    <w:name w:val="toc 3"/>
    <w:basedOn w:val="Standard"/>
    <w:next w:val="Standard"/>
    <w:autoRedefine/>
    <w:uiPriority w:val="39"/>
    <w:unhideWhenUsed/>
    <w:rsid w:val="00917530"/>
    <w:pPr>
      <w:spacing w:after="0"/>
    </w:pPr>
    <w:rPr>
      <w:rFonts w:asciiTheme="minorHAnsi" w:hAnsiTheme="minorHAnsi"/>
      <w:smallCaps/>
      <w:sz w:val="22"/>
      <w:szCs w:val="22"/>
    </w:rPr>
  </w:style>
  <w:style w:type="paragraph" w:styleId="Verzeichnis4">
    <w:name w:val="toc 4"/>
    <w:basedOn w:val="Standard"/>
    <w:next w:val="Standard"/>
    <w:autoRedefine/>
    <w:uiPriority w:val="39"/>
    <w:unhideWhenUsed/>
    <w:rsid w:val="00917530"/>
    <w:pPr>
      <w:spacing w:after="0"/>
    </w:pPr>
    <w:rPr>
      <w:rFonts w:asciiTheme="minorHAnsi" w:hAnsiTheme="minorHAnsi"/>
      <w:sz w:val="22"/>
      <w:szCs w:val="22"/>
    </w:rPr>
  </w:style>
  <w:style w:type="paragraph" w:styleId="Verzeichnis5">
    <w:name w:val="toc 5"/>
    <w:basedOn w:val="Standard"/>
    <w:next w:val="Standard"/>
    <w:autoRedefine/>
    <w:uiPriority w:val="39"/>
    <w:unhideWhenUsed/>
    <w:rsid w:val="00917530"/>
    <w:pPr>
      <w:spacing w:after="0"/>
    </w:pPr>
    <w:rPr>
      <w:rFonts w:asciiTheme="minorHAnsi" w:hAnsiTheme="minorHAnsi"/>
      <w:sz w:val="22"/>
      <w:szCs w:val="22"/>
    </w:rPr>
  </w:style>
  <w:style w:type="paragraph" w:styleId="Verzeichnis6">
    <w:name w:val="toc 6"/>
    <w:basedOn w:val="Standard"/>
    <w:next w:val="Standard"/>
    <w:autoRedefine/>
    <w:uiPriority w:val="39"/>
    <w:unhideWhenUsed/>
    <w:rsid w:val="00917530"/>
    <w:pPr>
      <w:spacing w:after="0"/>
    </w:pPr>
    <w:rPr>
      <w:rFonts w:asciiTheme="minorHAnsi" w:hAnsiTheme="minorHAnsi"/>
      <w:sz w:val="22"/>
      <w:szCs w:val="22"/>
    </w:rPr>
  </w:style>
  <w:style w:type="paragraph" w:styleId="Verzeichnis7">
    <w:name w:val="toc 7"/>
    <w:basedOn w:val="Standard"/>
    <w:next w:val="Standard"/>
    <w:autoRedefine/>
    <w:uiPriority w:val="39"/>
    <w:unhideWhenUsed/>
    <w:rsid w:val="00917530"/>
    <w:pPr>
      <w:spacing w:after="0"/>
    </w:pPr>
    <w:rPr>
      <w:rFonts w:asciiTheme="minorHAnsi" w:hAnsiTheme="minorHAnsi"/>
      <w:sz w:val="22"/>
      <w:szCs w:val="22"/>
    </w:rPr>
  </w:style>
  <w:style w:type="paragraph" w:styleId="Verzeichnis8">
    <w:name w:val="toc 8"/>
    <w:basedOn w:val="Standard"/>
    <w:next w:val="Standard"/>
    <w:autoRedefine/>
    <w:uiPriority w:val="39"/>
    <w:unhideWhenUsed/>
    <w:rsid w:val="00917530"/>
    <w:pPr>
      <w:spacing w:after="0"/>
    </w:pPr>
    <w:rPr>
      <w:rFonts w:asciiTheme="minorHAnsi" w:hAnsiTheme="minorHAnsi"/>
      <w:sz w:val="22"/>
      <w:szCs w:val="22"/>
    </w:rPr>
  </w:style>
  <w:style w:type="paragraph" w:styleId="Verzeichnis9">
    <w:name w:val="toc 9"/>
    <w:basedOn w:val="Standard"/>
    <w:next w:val="Standard"/>
    <w:autoRedefine/>
    <w:uiPriority w:val="39"/>
    <w:unhideWhenUsed/>
    <w:rsid w:val="00917530"/>
    <w:pPr>
      <w:spacing w:after="0"/>
    </w:pPr>
    <w:rPr>
      <w:rFonts w:asciiTheme="minorHAnsi" w:hAnsiTheme="minorHAnsi"/>
      <w:sz w:val="22"/>
      <w:szCs w:val="22"/>
    </w:rPr>
  </w:style>
  <w:style w:type="paragraph" w:styleId="Index1">
    <w:name w:val="index 1"/>
    <w:basedOn w:val="Standard"/>
    <w:next w:val="Standard"/>
    <w:autoRedefine/>
    <w:uiPriority w:val="99"/>
    <w:unhideWhenUsed/>
    <w:rsid w:val="00917530"/>
    <w:pPr>
      <w:spacing w:after="0"/>
      <w:ind w:left="240" w:hanging="240"/>
    </w:pPr>
    <w:rPr>
      <w:rFonts w:asciiTheme="minorHAnsi" w:hAnsiTheme="minorHAnsi"/>
      <w:sz w:val="18"/>
      <w:szCs w:val="18"/>
    </w:rPr>
  </w:style>
  <w:style w:type="paragraph" w:styleId="Index2">
    <w:name w:val="index 2"/>
    <w:basedOn w:val="Standard"/>
    <w:next w:val="Standard"/>
    <w:autoRedefine/>
    <w:uiPriority w:val="99"/>
    <w:unhideWhenUsed/>
    <w:rsid w:val="00917530"/>
    <w:pPr>
      <w:spacing w:after="0"/>
      <w:ind w:left="480" w:hanging="240"/>
    </w:pPr>
    <w:rPr>
      <w:rFonts w:asciiTheme="minorHAnsi" w:hAnsiTheme="minorHAnsi"/>
      <w:sz w:val="18"/>
      <w:szCs w:val="18"/>
    </w:rPr>
  </w:style>
  <w:style w:type="paragraph" w:styleId="Index3">
    <w:name w:val="index 3"/>
    <w:basedOn w:val="Standard"/>
    <w:next w:val="Standard"/>
    <w:autoRedefine/>
    <w:uiPriority w:val="99"/>
    <w:unhideWhenUsed/>
    <w:rsid w:val="00917530"/>
    <w:pPr>
      <w:spacing w:after="0"/>
      <w:ind w:left="720" w:hanging="240"/>
    </w:pPr>
    <w:rPr>
      <w:rFonts w:asciiTheme="minorHAnsi" w:hAnsiTheme="minorHAnsi"/>
      <w:sz w:val="18"/>
      <w:szCs w:val="18"/>
    </w:rPr>
  </w:style>
  <w:style w:type="paragraph" w:styleId="Index4">
    <w:name w:val="index 4"/>
    <w:basedOn w:val="Standard"/>
    <w:next w:val="Standard"/>
    <w:autoRedefine/>
    <w:uiPriority w:val="99"/>
    <w:unhideWhenUsed/>
    <w:rsid w:val="00917530"/>
    <w:pPr>
      <w:spacing w:after="0"/>
      <w:ind w:left="960" w:hanging="240"/>
    </w:pPr>
    <w:rPr>
      <w:rFonts w:asciiTheme="minorHAnsi" w:hAnsiTheme="minorHAnsi"/>
      <w:sz w:val="18"/>
      <w:szCs w:val="18"/>
    </w:rPr>
  </w:style>
  <w:style w:type="paragraph" w:styleId="Index5">
    <w:name w:val="index 5"/>
    <w:basedOn w:val="Standard"/>
    <w:next w:val="Standard"/>
    <w:autoRedefine/>
    <w:uiPriority w:val="99"/>
    <w:unhideWhenUsed/>
    <w:rsid w:val="00917530"/>
    <w:pPr>
      <w:spacing w:after="0"/>
      <w:ind w:left="1200" w:hanging="240"/>
    </w:pPr>
    <w:rPr>
      <w:rFonts w:asciiTheme="minorHAnsi" w:hAnsiTheme="minorHAnsi"/>
      <w:sz w:val="18"/>
      <w:szCs w:val="18"/>
    </w:rPr>
  </w:style>
  <w:style w:type="paragraph" w:styleId="Index6">
    <w:name w:val="index 6"/>
    <w:basedOn w:val="Standard"/>
    <w:next w:val="Standard"/>
    <w:autoRedefine/>
    <w:uiPriority w:val="99"/>
    <w:unhideWhenUsed/>
    <w:rsid w:val="00917530"/>
    <w:pPr>
      <w:spacing w:after="0"/>
      <w:ind w:left="1440" w:hanging="240"/>
    </w:pPr>
    <w:rPr>
      <w:rFonts w:asciiTheme="minorHAnsi" w:hAnsiTheme="minorHAnsi"/>
      <w:sz w:val="18"/>
      <w:szCs w:val="18"/>
    </w:rPr>
  </w:style>
  <w:style w:type="paragraph" w:styleId="Index7">
    <w:name w:val="index 7"/>
    <w:basedOn w:val="Standard"/>
    <w:next w:val="Standard"/>
    <w:autoRedefine/>
    <w:uiPriority w:val="99"/>
    <w:unhideWhenUsed/>
    <w:rsid w:val="00917530"/>
    <w:pPr>
      <w:spacing w:after="0"/>
      <w:ind w:left="1680" w:hanging="240"/>
    </w:pPr>
    <w:rPr>
      <w:rFonts w:asciiTheme="minorHAnsi" w:hAnsiTheme="minorHAnsi"/>
      <w:sz w:val="18"/>
      <w:szCs w:val="18"/>
    </w:rPr>
  </w:style>
  <w:style w:type="paragraph" w:styleId="Index8">
    <w:name w:val="index 8"/>
    <w:basedOn w:val="Standard"/>
    <w:next w:val="Standard"/>
    <w:autoRedefine/>
    <w:uiPriority w:val="99"/>
    <w:unhideWhenUsed/>
    <w:rsid w:val="00917530"/>
    <w:pPr>
      <w:spacing w:after="0"/>
      <w:ind w:left="1920" w:hanging="240"/>
    </w:pPr>
    <w:rPr>
      <w:rFonts w:asciiTheme="minorHAnsi" w:hAnsiTheme="minorHAnsi"/>
      <w:sz w:val="18"/>
      <w:szCs w:val="18"/>
    </w:rPr>
  </w:style>
  <w:style w:type="paragraph" w:styleId="Index9">
    <w:name w:val="index 9"/>
    <w:basedOn w:val="Standard"/>
    <w:next w:val="Standard"/>
    <w:autoRedefine/>
    <w:uiPriority w:val="99"/>
    <w:unhideWhenUsed/>
    <w:rsid w:val="00917530"/>
    <w:pPr>
      <w:spacing w:after="0"/>
      <w:ind w:left="2160" w:hanging="240"/>
    </w:pPr>
    <w:rPr>
      <w:rFonts w:asciiTheme="minorHAnsi" w:hAnsiTheme="minorHAnsi"/>
      <w:sz w:val="18"/>
      <w:szCs w:val="18"/>
    </w:rPr>
  </w:style>
  <w:style w:type="paragraph" w:styleId="Indexberschrift">
    <w:name w:val="index heading"/>
    <w:basedOn w:val="Standard"/>
    <w:next w:val="Index1"/>
    <w:uiPriority w:val="99"/>
    <w:unhideWhenUsed/>
    <w:rsid w:val="00917530"/>
    <w:pPr>
      <w:pBdr>
        <w:top w:val="single" w:sz="12" w:space="0" w:color="auto"/>
      </w:pBdr>
      <w:spacing w:before="360" w:after="240"/>
    </w:pPr>
    <w:rPr>
      <w:rFonts w:asciiTheme="minorHAnsi" w:hAnsiTheme="minorHAnsi"/>
      <w:b/>
      <w:bCs/>
      <w:i/>
      <w:iCs/>
      <w:sz w:val="26"/>
      <w:szCs w:val="26"/>
    </w:rPr>
  </w:style>
  <w:style w:type="paragraph" w:styleId="Beschriftung">
    <w:name w:val="caption"/>
    <w:basedOn w:val="Standard"/>
    <w:next w:val="Standard"/>
    <w:uiPriority w:val="35"/>
    <w:unhideWhenUsed/>
    <w:qFormat/>
    <w:rsid w:val="00343C49"/>
    <w:pPr>
      <w:spacing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201464">
      <w:bodyDiv w:val="1"/>
      <w:marLeft w:val="0"/>
      <w:marRight w:val="0"/>
      <w:marTop w:val="0"/>
      <w:marBottom w:val="0"/>
      <w:divBdr>
        <w:top w:val="none" w:sz="0" w:space="0" w:color="auto"/>
        <w:left w:val="none" w:sz="0" w:space="0" w:color="auto"/>
        <w:bottom w:val="none" w:sz="0" w:space="0" w:color="auto"/>
        <w:right w:val="none" w:sz="0" w:space="0" w:color="auto"/>
      </w:divBdr>
      <w:divsChild>
        <w:div w:id="675690187">
          <w:marLeft w:val="0"/>
          <w:marRight w:val="0"/>
          <w:marTop w:val="0"/>
          <w:marBottom w:val="0"/>
          <w:divBdr>
            <w:top w:val="none" w:sz="0" w:space="0" w:color="auto"/>
            <w:left w:val="none" w:sz="0" w:space="0" w:color="auto"/>
            <w:bottom w:val="none" w:sz="0" w:space="0" w:color="auto"/>
            <w:right w:val="none" w:sz="0" w:space="0" w:color="auto"/>
          </w:divBdr>
          <w:divsChild>
            <w:div w:id="15546740">
              <w:marLeft w:val="345"/>
              <w:marRight w:val="105"/>
              <w:marTop w:val="0"/>
              <w:marBottom w:val="285"/>
              <w:divBdr>
                <w:top w:val="none" w:sz="0" w:space="0" w:color="auto"/>
                <w:left w:val="none" w:sz="0" w:space="0" w:color="auto"/>
                <w:bottom w:val="none" w:sz="0" w:space="0" w:color="auto"/>
                <w:right w:val="none" w:sz="0" w:space="0" w:color="auto"/>
              </w:divBdr>
              <w:divsChild>
                <w:div w:id="251670578">
                  <w:marLeft w:val="0"/>
                  <w:marRight w:val="0"/>
                  <w:marTop w:val="0"/>
                  <w:marBottom w:val="0"/>
                  <w:divBdr>
                    <w:top w:val="none" w:sz="0" w:space="0" w:color="auto"/>
                    <w:left w:val="none" w:sz="0" w:space="0" w:color="auto"/>
                    <w:bottom w:val="none" w:sz="0" w:space="0" w:color="auto"/>
                    <w:right w:val="none" w:sz="0" w:space="0" w:color="auto"/>
                  </w:divBdr>
                  <w:divsChild>
                    <w:div w:id="1883327607">
                      <w:marLeft w:val="0"/>
                      <w:marRight w:val="0"/>
                      <w:marTop w:val="0"/>
                      <w:marBottom w:val="0"/>
                      <w:divBdr>
                        <w:top w:val="none" w:sz="0" w:space="0" w:color="auto"/>
                        <w:left w:val="none" w:sz="0" w:space="0" w:color="auto"/>
                        <w:bottom w:val="none" w:sz="0" w:space="0" w:color="auto"/>
                        <w:right w:val="none" w:sz="0" w:space="0" w:color="auto"/>
                      </w:divBdr>
                      <w:divsChild>
                        <w:div w:id="385641609">
                          <w:marLeft w:val="0"/>
                          <w:marRight w:val="0"/>
                          <w:marTop w:val="0"/>
                          <w:marBottom w:val="0"/>
                          <w:divBdr>
                            <w:top w:val="none" w:sz="0" w:space="0" w:color="auto"/>
                            <w:left w:val="none" w:sz="0" w:space="0" w:color="auto"/>
                            <w:bottom w:val="none" w:sz="0" w:space="0" w:color="auto"/>
                            <w:right w:val="none" w:sz="0" w:space="0" w:color="auto"/>
                          </w:divBdr>
                          <w:divsChild>
                            <w:div w:id="185935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4380177">
      <w:bodyDiv w:val="1"/>
      <w:marLeft w:val="0"/>
      <w:marRight w:val="0"/>
      <w:marTop w:val="0"/>
      <w:marBottom w:val="0"/>
      <w:divBdr>
        <w:top w:val="none" w:sz="0" w:space="0" w:color="auto"/>
        <w:left w:val="none" w:sz="0" w:space="0" w:color="auto"/>
        <w:bottom w:val="none" w:sz="0" w:space="0" w:color="auto"/>
        <w:right w:val="none" w:sz="0" w:space="0" w:color="auto"/>
      </w:divBdr>
      <w:divsChild>
        <w:div w:id="1053195929">
          <w:marLeft w:val="0"/>
          <w:marRight w:val="0"/>
          <w:marTop w:val="0"/>
          <w:marBottom w:val="0"/>
          <w:divBdr>
            <w:top w:val="none" w:sz="0" w:space="0" w:color="auto"/>
            <w:left w:val="none" w:sz="0" w:space="0" w:color="auto"/>
            <w:bottom w:val="none" w:sz="0" w:space="0" w:color="auto"/>
            <w:right w:val="none" w:sz="0" w:space="0" w:color="auto"/>
          </w:divBdr>
          <w:divsChild>
            <w:div w:id="355471649">
              <w:marLeft w:val="0"/>
              <w:marRight w:val="0"/>
              <w:marTop w:val="0"/>
              <w:marBottom w:val="0"/>
              <w:divBdr>
                <w:top w:val="none" w:sz="0" w:space="0" w:color="auto"/>
                <w:left w:val="none" w:sz="0" w:space="0" w:color="auto"/>
                <w:bottom w:val="none" w:sz="0" w:space="0" w:color="auto"/>
                <w:right w:val="none" w:sz="0" w:space="0" w:color="auto"/>
              </w:divBdr>
              <w:divsChild>
                <w:div w:id="1471240425">
                  <w:marLeft w:val="0"/>
                  <w:marRight w:val="0"/>
                  <w:marTop w:val="0"/>
                  <w:marBottom w:val="0"/>
                  <w:divBdr>
                    <w:top w:val="none" w:sz="0" w:space="0" w:color="auto"/>
                    <w:left w:val="none" w:sz="0" w:space="0" w:color="auto"/>
                    <w:bottom w:val="none" w:sz="0" w:space="0" w:color="auto"/>
                    <w:right w:val="none" w:sz="0" w:space="0" w:color="auto"/>
                  </w:divBdr>
                  <w:divsChild>
                    <w:div w:id="194452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6.png"/><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2.png"/><Relationship Id="rId32"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5.png"/><Relationship Id="rId10" Type="http://schemas.openxmlformats.org/officeDocument/2006/relationships/footer" Target="footer1.xml"/><Relationship Id="rId19" Type="http://schemas.openxmlformats.org/officeDocument/2006/relationships/image" Target="media/image7.png"/><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hyperlink" Target="https://support.office.microsoft.com/client/Freigeben-Ihres-Dokuments-in-Word-2016-f&#252;r-Windows-d39f3cd8-0aa0-412f-9a35-1abba926d354" TargetMode="External"/><Relationship Id="rId30" Type="http://schemas.openxmlformats.org/officeDocument/2006/relationships/fontTable" Target="fontTable.xml"/><Relationship Id="rId8"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803F239D13A4813A38969FC9E1EC7CC"/>
        <w:category>
          <w:name w:val="Allgemein"/>
          <w:gallery w:val="placeholder"/>
        </w:category>
        <w:types>
          <w:type w:val="bbPlcHdr"/>
        </w:types>
        <w:behaviors>
          <w:behavior w:val="content"/>
        </w:behaviors>
        <w:guid w:val="{4125430D-01AB-460F-BC4E-E30BF8ECA0D2}"/>
      </w:docPartPr>
      <w:docPartBody>
        <w:p w:rsidR="0079233A" w:rsidRDefault="00C83045">
          <w:r w:rsidRPr="00537E5F">
            <w:rPr>
              <w:rStyle w:val="Platzhaltertext"/>
            </w:rPr>
            <w:t>[Autor]</w:t>
          </w:r>
        </w:p>
      </w:docPartBody>
    </w:docPart>
    <w:docPart>
      <w:docPartPr>
        <w:name w:val="9CAAF43E0FFD4CDB993BFEBD88B2E592"/>
        <w:category>
          <w:name w:val="Allgemein"/>
          <w:gallery w:val="placeholder"/>
        </w:category>
        <w:types>
          <w:type w:val="bbPlcHdr"/>
        </w:types>
        <w:behaviors>
          <w:behavior w:val="content"/>
        </w:behaviors>
        <w:guid w:val="{98D2F2A0-CA0A-49CA-B9C6-070B55B4D715}"/>
      </w:docPartPr>
      <w:docPartBody>
        <w:p w:rsidR="0079233A" w:rsidRDefault="00C83045" w:rsidP="00C83045">
          <w:pPr>
            <w:pStyle w:val="9CAAF43E0FFD4CDB993BFEBD88B2E592"/>
          </w:pPr>
          <w:r w:rsidRPr="00537E5F">
            <w:rPr>
              <w:rStyle w:val="Platzhaltertext"/>
            </w:rPr>
            <w:t>[Autor]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045"/>
    <w:rsid w:val="00580878"/>
    <w:rsid w:val="005F5E0F"/>
    <w:rsid w:val="0079233A"/>
    <w:rsid w:val="00C8304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AT" w:eastAsia="de-A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83045"/>
    <w:rPr>
      <w:rFonts w:cs="Times New Roman"/>
      <w:sz w:val="3276"/>
      <w:szCs w:val="327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83045"/>
    <w:rPr>
      <w:color w:val="808080"/>
    </w:rPr>
  </w:style>
  <w:style w:type="paragraph" w:customStyle="1" w:styleId="9CAAF43E0FFD4CDB993BFEBD88B2E592">
    <w:name w:val="9CAAF43E0FFD4CDB993BFEBD88B2E592"/>
    <w:rsid w:val="00C830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77E90C-1569-491C-805B-AF22475A3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1451</Words>
  <Characters>9142</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Office 2016</dc:subject>
  <dc:creator>Team ALGE</dc:creator>
  <cp:keywords/>
  <dc:description/>
  <cp:lastModifiedBy>Büro</cp:lastModifiedBy>
  <cp:revision>3</cp:revision>
  <dcterms:created xsi:type="dcterms:W3CDTF">2016-07-08T12:03:00Z</dcterms:created>
  <dcterms:modified xsi:type="dcterms:W3CDTF">2016-07-31T09:57:00Z</dcterms:modified>
</cp:coreProperties>
</file>